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8DF97" w14:textId="77777777" w:rsidR="00FD6C6E" w:rsidRPr="00614295" w:rsidRDefault="00FD6C6E">
      <w:pPr>
        <w:pStyle w:val="BodyText"/>
        <w:jc w:val="center"/>
        <w:rPr>
          <w:rFonts w:ascii="Arial" w:hAnsi="Arial"/>
          <w:b/>
          <w:sz w:val="28"/>
          <w:u w:val="single"/>
        </w:rPr>
      </w:pPr>
      <w:r w:rsidRPr="00614295">
        <w:rPr>
          <w:rFonts w:ascii="Arial" w:hAnsi="Arial"/>
          <w:b/>
          <w:sz w:val="28"/>
          <w:u w:val="single"/>
        </w:rPr>
        <w:t>CUSC - SECTION 9</w:t>
      </w:r>
    </w:p>
    <w:p w14:paraId="676697B1" w14:textId="77777777" w:rsidR="00FD6C6E" w:rsidRPr="00614295" w:rsidRDefault="00FD6C6E">
      <w:pPr>
        <w:pStyle w:val="BodyText"/>
        <w:jc w:val="center"/>
        <w:rPr>
          <w:rFonts w:ascii="Arial" w:hAnsi="Arial"/>
          <w:b/>
          <w:sz w:val="28"/>
          <w:u w:val="single"/>
        </w:rPr>
      </w:pPr>
      <w:r w:rsidRPr="00614295">
        <w:rPr>
          <w:rFonts w:ascii="Arial" w:hAnsi="Arial"/>
          <w:b/>
          <w:sz w:val="28"/>
          <w:u w:val="single"/>
        </w:rPr>
        <w:t>INTERCONNECTORS</w:t>
      </w:r>
    </w:p>
    <w:p w14:paraId="65D65A9C" w14:textId="77777777" w:rsidR="00FD6C6E" w:rsidRPr="00614295" w:rsidRDefault="00FD6C6E">
      <w:pPr>
        <w:pStyle w:val="BodyText"/>
        <w:jc w:val="center"/>
        <w:rPr>
          <w:rFonts w:ascii="Arial" w:hAnsi="Arial"/>
          <w:b/>
          <w:sz w:val="28"/>
          <w:u w:val="single"/>
        </w:rPr>
      </w:pPr>
      <w:r w:rsidRPr="00614295">
        <w:rPr>
          <w:rFonts w:ascii="Arial" w:hAnsi="Arial"/>
          <w:b/>
          <w:sz w:val="28"/>
          <w:u w:val="single"/>
        </w:rPr>
        <w:t>CONTENTS</w:t>
      </w:r>
    </w:p>
    <w:p w14:paraId="6B5EEF6E" w14:textId="77777777" w:rsidR="00FD6C6E" w:rsidRPr="00614295" w:rsidRDefault="00FD6C6E">
      <w:pPr>
        <w:pStyle w:val="BodyText"/>
        <w:jc w:val="center"/>
        <w:rPr>
          <w:rFonts w:ascii="Arial" w:hAnsi="Arial"/>
          <w:b/>
          <w:u w:val="single"/>
        </w:rPr>
      </w:pPr>
    </w:p>
    <w:p w14:paraId="34144A38" w14:textId="77777777" w:rsidR="00FD6C6E" w:rsidRPr="00614295" w:rsidRDefault="00FD6C6E">
      <w:pPr>
        <w:rPr>
          <w:rFonts w:ascii="Arial" w:hAnsi="Arial"/>
          <w:sz w:val="24"/>
        </w:rPr>
      </w:pPr>
    </w:p>
    <w:p w14:paraId="0970188B" w14:textId="77777777" w:rsidR="00FD6C6E" w:rsidRPr="00614295" w:rsidRDefault="00FD6C6E">
      <w:pPr>
        <w:rPr>
          <w:rFonts w:ascii="Arial" w:hAnsi="Arial"/>
          <w:sz w:val="24"/>
        </w:rPr>
      </w:pPr>
    </w:p>
    <w:p w14:paraId="2C6A49F0" w14:textId="77777777" w:rsidR="00FD6C6E" w:rsidRPr="00614295" w:rsidRDefault="00FD6C6E">
      <w:pPr>
        <w:spacing w:after="240"/>
        <w:rPr>
          <w:rFonts w:ascii="Arial" w:hAnsi="Arial"/>
          <w:sz w:val="24"/>
        </w:rPr>
      </w:pPr>
      <w:r w:rsidRPr="00614295">
        <w:rPr>
          <w:rFonts w:ascii="Arial" w:hAnsi="Arial"/>
          <w:sz w:val="24"/>
        </w:rPr>
        <w:t>9.1</w:t>
      </w:r>
      <w:r w:rsidRPr="00614295">
        <w:rPr>
          <w:rFonts w:ascii="Arial" w:hAnsi="Arial"/>
          <w:sz w:val="24"/>
        </w:rPr>
        <w:tab/>
        <w:t>Introduction</w:t>
      </w:r>
    </w:p>
    <w:p w14:paraId="04A353EF" w14:textId="77777777" w:rsidR="00FD6C6E" w:rsidRPr="00614295" w:rsidRDefault="00FD6C6E">
      <w:pPr>
        <w:spacing w:after="240"/>
        <w:ind w:left="851" w:hanging="851"/>
        <w:jc w:val="both"/>
        <w:rPr>
          <w:rFonts w:ascii="Arial" w:hAnsi="Arial"/>
          <w:sz w:val="24"/>
        </w:rPr>
      </w:pPr>
      <w:r w:rsidRPr="00614295">
        <w:rPr>
          <w:rFonts w:ascii="Arial" w:hAnsi="Arial"/>
          <w:sz w:val="24"/>
        </w:rPr>
        <w:tab/>
        <w:t xml:space="preserve">PART I  – CONNECTION TO THE </w:t>
      </w:r>
      <w:r w:rsidR="007B7554" w:rsidRPr="00614295">
        <w:rPr>
          <w:rFonts w:ascii="Arial" w:hAnsi="Arial"/>
          <w:sz w:val="24"/>
        </w:rPr>
        <w:t>NATIONAL ELECTRICITY TRANSMISSION</w:t>
      </w:r>
      <w:r w:rsidRPr="00614295">
        <w:rPr>
          <w:rFonts w:ascii="Arial" w:hAnsi="Arial"/>
          <w:sz w:val="24"/>
        </w:rPr>
        <w:t xml:space="preserve"> SYSTEM BY INTERCONNECTOR OWNERS</w:t>
      </w:r>
    </w:p>
    <w:p w14:paraId="08D79FD7" w14:textId="77777777" w:rsidR="00FD6C6E" w:rsidRPr="00614295" w:rsidRDefault="00FD6C6E">
      <w:pPr>
        <w:spacing w:after="240"/>
        <w:rPr>
          <w:rFonts w:ascii="Arial" w:hAnsi="Arial"/>
          <w:sz w:val="24"/>
        </w:rPr>
      </w:pPr>
      <w:r w:rsidRPr="00614295">
        <w:rPr>
          <w:rFonts w:ascii="Arial" w:hAnsi="Arial"/>
          <w:sz w:val="24"/>
        </w:rPr>
        <w:t>9.2</w:t>
      </w:r>
      <w:r w:rsidRPr="00614295">
        <w:rPr>
          <w:rFonts w:ascii="Arial" w:hAnsi="Arial"/>
          <w:sz w:val="24"/>
        </w:rPr>
        <w:tab/>
        <w:t>Connection – Introduction</w:t>
      </w:r>
    </w:p>
    <w:p w14:paraId="531BAE6E" w14:textId="77777777" w:rsidR="00FD6C6E" w:rsidRPr="00614295" w:rsidRDefault="00FD6C6E">
      <w:pPr>
        <w:spacing w:after="240"/>
        <w:rPr>
          <w:rFonts w:ascii="Arial" w:hAnsi="Arial"/>
          <w:sz w:val="24"/>
        </w:rPr>
      </w:pPr>
      <w:r w:rsidRPr="00614295">
        <w:rPr>
          <w:rFonts w:ascii="Arial" w:hAnsi="Arial"/>
          <w:sz w:val="24"/>
        </w:rPr>
        <w:t>9.3</w:t>
      </w:r>
      <w:r w:rsidRPr="00614295">
        <w:rPr>
          <w:rFonts w:ascii="Arial" w:hAnsi="Arial"/>
          <w:sz w:val="24"/>
        </w:rPr>
        <w:tab/>
        <w:t>Being Operational, Connection and Energisation</w:t>
      </w:r>
    </w:p>
    <w:p w14:paraId="67FF9C0F" w14:textId="77777777" w:rsidR="00FD6C6E" w:rsidRPr="00614295" w:rsidRDefault="00FD6C6E">
      <w:pPr>
        <w:spacing w:after="240"/>
        <w:rPr>
          <w:rFonts w:ascii="Arial" w:hAnsi="Arial"/>
          <w:sz w:val="24"/>
        </w:rPr>
      </w:pPr>
      <w:r w:rsidRPr="00614295">
        <w:rPr>
          <w:rFonts w:ascii="Arial" w:hAnsi="Arial"/>
          <w:sz w:val="24"/>
        </w:rPr>
        <w:t>9.4</w:t>
      </w:r>
      <w:r w:rsidRPr="00614295">
        <w:rPr>
          <w:rFonts w:ascii="Arial" w:hAnsi="Arial"/>
          <w:sz w:val="24"/>
        </w:rPr>
        <w:tab/>
        <w:t>Export of Power from the Interconnector Connection Site</w:t>
      </w:r>
    </w:p>
    <w:p w14:paraId="5412CD14" w14:textId="77777777" w:rsidR="00FD6C6E" w:rsidRPr="00614295" w:rsidRDefault="00FD6C6E">
      <w:pPr>
        <w:spacing w:after="240"/>
        <w:rPr>
          <w:rFonts w:ascii="Arial" w:hAnsi="Arial"/>
          <w:sz w:val="24"/>
        </w:rPr>
      </w:pPr>
      <w:r w:rsidRPr="00614295">
        <w:rPr>
          <w:rFonts w:ascii="Arial" w:hAnsi="Arial"/>
          <w:sz w:val="24"/>
        </w:rPr>
        <w:t>9.5</w:t>
      </w:r>
      <w:r w:rsidRPr="00614295">
        <w:rPr>
          <w:rFonts w:ascii="Arial" w:hAnsi="Arial"/>
          <w:sz w:val="24"/>
        </w:rPr>
        <w:tab/>
        <w:t>Import of Power to the Interconnector Connection Site</w:t>
      </w:r>
    </w:p>
    <w:p w14:paraId="70526C1A" w14:textId="77777777" w:rsidR="00FD6C6E" w:rsidRPr="00614295" w:rsidRDefault="00FD6C6E">
      <w:pPr>
        <w:spacing w:after="240"/>
        <w:rPr>
          <w:rFonts w:ascii="Arial" w:hAnsi="Arial"/>
          <w:sz w:val="24"/>
        </w:rPr>
      </w:pPr>
      <w:r w:rsidRPr="00614295">
        <w:rPr>
          <w:rFonts w:ascii="Arial" w:hAnsi="Arial"/>
          <w:sz w:val="24"/>
        </w:rPr>
        <w:t>9.6</w:t>
      </w:r>
      <w:r w:rsidRPr="00614295">
        <w:rPr>
          <w:rFonts w:ascii="Arial" w:hAnsi="Arial"/>
          <w:sz w:val="24"/>
        </w:rPr>
        <w:tab/>
        <w:t>[no heading]</w:t>
      </w:r>
    </w:p>
    <w:p w14:paraId="250A1A9B" w14:textId="77777777" w:rsidR="00FD6C6E" w:rsidRPr="00614295" w:rsidRDefault="00FD6C6E">
      <w:pPr>
        <w:spacing w:after="240"/>
        <w:rPr>
          <w:rFonts w:ascii="Arial" w:hAnsi="Arial"/>
          <w:sz w:val="24"/>
        </w:rPr>
      </w:pPr>
      <w:r w:rsidRPr="00614295">
        <w:rPr>
          <w:rFonts w:ascii="Arial" w:hAnsi="Arial"/>
          <w:sz w:val="24"/>
        </w:rPr>
        <w:t>9.7</w:t>
      </w:r>
      <w:r w:rsidRPr="00614295">
        <w:rPr>
          <w:rFonts w:ascii="Arial" w:hAnsi="Arial"/>
          <w:sz w:val="24"/>
        </w:rPr>
        <w:tab/>
        <w:t xml:space="preserve">Maintenance of Transmission </w:t>
      </w:r>
      <w:r w:rsidR="00721365" w:rsidRPr="00614295">
        <w:rPr>
          <w:rFonts w:ascii="Arial" w:hAnsi="Arial"/>
          <w:sz w:val="24"/>
        </w:rPr>
        <w:t>Connection Assets</w:t>
      </w:r>
    </w:p>
    <w:p w14:paraId="0FAB7B36" w14:textId="77777777" w:rsidR="00FD6C6E" w:rsidRPr="00614295" w:rsidRDefault="00FD6C6E">
      <w:pPr>
        <w:spacing w:after="240"/>
        <w:rPr>
          <w:rFonts w:ascii="Arial" w:hAnsi="Arial"/>
          <w:sz w:val="24"/>
        </w:rPr>
      </w:pPr>
      <w:r w:rsidRPr="00614295">
        <w:rPr>
          <w:rFonts w:ascii="Arial" w:hAnsi="Arial"/>
          <w:sz w:val="24"/>
        </w:rPr>
        <w:t>9.8</w:t>
      </w:r>
      <w:r w:rsidRPr="00614295">
        <w:rPr>
          <w:rFonts w:ascii="Arial" w:hAnsi="Arial"/>
          <w:sz w:val="24"/>
        </w:rPr>
        <w:tab/>
        <w:t>Outages</w:t>
      </w:r>
    </w:p>
    <w:p w14:paraId="40A2845C" w14:textId="77777777" w:rsidR="00FD6C6E" w:rsidRPr="00614295" w:rsidRDefault="00FD6C6E">
      <w:pPr>
        <w:spacing w:after="240"/>
        <w:rPr>
          <w:rFonts w:ascii="Arial" w:hAnsi="Arial"/>
          <w:sz w:val="24"/>
        </w:rPr>
      </w:pPr>
      <w:r w:rsidRPr="00614295">
        <w:rPr>
          <w:rFonts w:ascii="Arial" w:hAnsi="Arial"/>
          <w:sz w:val="24"/>
        </w:rPr>
        <w:t>9.9</w:t>
      </w:r>
      <w:r w:rsidRPr="00614295">
        <w:rPr>
          <w:rFonts w:ascii="Arial" w:hAnsi="Arial"/>
          <w:sz w:val="24"/>
        </w:rPr>
        <w:tab/>
        <w:t>Connection Charges</w:t>
      </w:r>
    </w:p>
    <w:p w14:paraId="35BC8AAD" w14:textId="77777777" w:rsidR="00FD6C6E" w:rsidRPr="00614295" w:rsidRDefault="00FD6C6E">
      <w:pPr>
        <w:spacing w:after="240"/>
        <w:rPr>
          <w:rFonts w:ascii="Arial" w:hAnsi="Arial"/>
          <w:sz w:val="24"/>
        </w:rPr>
      </w:pPr>
      <w:r w:rsidRPr="00614295">
        <w:rPr>
          <w:rFonts w:ascii="Arial" w:hAnsi="Arial"/>
          <w:sz w:val="24"/>
        </w:rPr>
        <w:t>9.1</w:t>
      </w:r>
      <w:r w:rsidR="00D2115D" w:rsidRPr="00614295">
        <w:rPr>
          <w:rFonts w:ascii="Arial" w:hAnsi="Arial"/>
          <w:sz w:val="24"/>
        </w:rPr>
        <w:t>0</w:t>
      </w:r>
      <w:r w:rsidRPr="00614295">
        <w:rPr>
          <w:rFonts w:ascii="Arial" w:hAnsi="Arial"/>
          <w:sz w:val="24"/>
        </w:rPr>
        <w:tab/>
        <w:t>Special Automatic Facilities</w:t>
      </w:r>
    </w:p>
    <w:p w14:paraId="1D20CCBE" w14:textId="77777777" w:rsidR="00FD6C6E" w:rsidRPr="00614295" w:rsidRDefault="00D2115D">
      <w:pPr>
        <w:spacing w:after="240"/>
        <w:rPr>
          <w:rFonts w:ascii="Arial" w:hAnsi="Arial"/>
          <w:sz w:val="24"/>
        </w:rPr>
      </w:pPr>
      <w:r w:rsidRPr="00614295">
        <w:rPr>
          <w:rFonts w:ascii="Arial" w:hAnsi="Arial"/>
          <w:sz w:val="24"/>
        </w:rPr>
        <w:t>9.11</w:t>
      </w:r>
      <w:r w:rsidR="00FD6C6E" w:rsidRPr="00614295">
        <w:rPr>
          <w:rFonts w:ascii="Arial" w:hAnsi="Arial"/>
          <w:sz w:val="24"/>
        </w:rPr>
        <w:tab/>
        <w:t>Protection and Control Relay Settings / Fault Clearance Times</w:t>
      </w:r>
    </w:p>
    <w:p w14:paraId="0E5B49DA" w14:textId="77777777" w:rsidR="00FD6C6E" w:rsidRPr="00614295" w:rsidRDefault="00D2115D">
      <w:pPr>
        <w:spacing w:after="240"/>
        <w:rPr>
          <w:rFonts w:ascii="Arial" w:hAnsi="Arial"/>
          <w:sz w:val="24"/>
        </w:rPr>
      </w:pPr>
      <w:r w:rsidRPr="00614295">
        <w:rPr>
          <w:rFonts w:ascii="Arial" w:hAnsi="Arial"/>
          <w:sz w:val="24"/>
        </w:rPr>
        <w:t>9.12</w:t>
      </w:r>
      <w:r w:rsidR="00FD6C6E" w:rsidRPr="00614295">
        <w:rPr>
          <w:rFonts w:ascii="Arial" w:hAnsi="Arial"/>
          <w:sz w:val="24"/>
        </w:rPr>
        <w:tab/>
        <w:t>Other Site Specific Technical Conditions</w:t>
      </w:r>
    </w:p>
    <w:p w14:paraId="5F2CE5D8" w14:textId="77777777" w:rsidR="00FD6C6E" w:rsidRPr="00614295" w:rsidRDefault="00D2115D">
      <w:pPr>
        <w:spacing w:after="240"/>
        <w:rPr>
          <w:rFonts w:ascii="Arial" w:hAnsi="Arial"/>
          <w:sz w:val="24"/>
        </w:rPr>
      </w:pPr>
      <w:r w:rsidRPr="00614295">
        <w:rPr>
          <w:rFonts w:ascii="Arial" w:hAnsi="Arial"/>
          <w:sz w:val="24"/>
        </w:rPr>
        <w:t>9.13</w:t>
      </w:r>
      <w:r w:rsidR="00FD6C6E" w:rsidRPr="00614295">
        <w:rPr>
          <w:rFonts w:ascii="Arial" w:hAnsi="Arial"/>
          <w:sz w:val="24"/>
        </w:rPr>
        <w:tab/>
        <w:t>Safety Rules</w:t>
      </w:r>
    </w:p>
    <w:p w14:paraId="587A6B68" w14:textId="77777777" w:rsidR="00FD6C6E" w:rsidRPr="00614295" w:rsidRDefault="00D2115D">
      <w:pPr>
        <w:spacing w:after="240"/>
        <w:rPr>
          <w:rFonts w:ascii="Arial" w:hAnsi="Arial"/>
          <w:sz w:val="24"/>
        </w:rPr>
      </w:pPr>
      <w:r w:rsidRPr="00614295">
        <w:rPr>
          <w:rFonts w:ascii="Arial" w:hAnsi="Arial"/>
          <w:sz w:val="24"/>
        </w:rPr>
        <w:t>9.14</w:t>
      </w:r>
      <w:r w:rsidR="00FD6C6E" w:rsidRPr="00614295">
        <w:rPr>
          <w:rFonts w:ascii="Arial" w:hAnsi="Arial"/>
          <w:sz w:val="24"/>
        </w:rPr>
        <w:tab/>
        <w:t>Interface Agreement</w:t>
      </w:r>
    </w:p>
    <w:p w14:paraId="6B7749BF" w14:textId="77777777" w:rsidR="00FD6C6E" w:rsidRPr="00614295" w:rsidRDefault="00D2115D">
      <w:pPr>
        <w:spacing w:after="240"/>
        <w:rPr>
          <w:rFonts w:ascii="Arial" w:hAnsi="Arial"/>
          <w:sz w:val="24"/>
        </w:rPr>
      </w:pPr>
      <w:r w:rsidRPr="00614295">
        <w:rPr>
          <w:rFonts w:ascii="Arial" w:hAnsi="Arial"/>
          <w:sz w:val="24"/>
        </w:rPr>
        <w:t>9.15</w:t>
      </w:r>
      <w:r w:rsidR="00FD6C6E" w:rsidRPr="00614295">
        <w:rPr>
          <w:rFonts w:ascii="Arial" w:hAnsi="Arial"/>
          <w:sz w:val="24"/>
        </w:rPr>
        <w:tab/>
        <w:t>Principles of Ownership</w:t>
      </w:r>
    </w:p>
    <w:p w14:paraId="5A5523D7" w14:textId="77777777" w:rsidR="00FD6C6E" w:rsidRPr="00614295" w:rsidRDefault="00D2115D">
      <w:pPr>
        <w:spacing w:after="240"/>
        <w:rPr>
          <w:rFonts w:ascii="Arial" w:hAnsi="Arial"/>
          <w:sz w:val="24"/>
        </w:rPr>
      </w:pPr>
      <w:r w:rsidRPr="00614295">
        <w:rPr>
          <w:rFonts w:ascii="Arial" w:hAnsi="Arial"/>
          <w:sz w:val="24"/>
        </w:rPr>
        <w:t>9.16</w:t>
      </w:r>
      <w:r w:rsidR="00FD6C6E" w:rsidRPr="00614295">
        <w:rPr>
          <w:rFonts w:ascii="Arial" w:hAnsi="Arial"/>
          <w:sz w:val="24"/>
        </w:rPr>
        <w:tab/>
        <w:t>Event of Default</w:t>
      </w:r>
    </w:p>
    <w:p w14:paraId="0F4CC7E6" w14:textId="77777777" w:rsidR="00FD6C6E" w:rsidRPr="00614295" w:rsidRDefault="00D2115D">
      <w:pPr>
        <w:spacing w:after="240"/>
        <w:rPr>
          <w:rFonts w:ascii="Arial" w:hAnsi="Arial"/>
          <w:sz w:val="24"/>
        </w:rPr>
      </w:pPr>
      <w:r w:rsidRPr="00614295">
        <w:rPr>
          <w:rFonts w:ascii="Arial" w:hAnsi="Arial"/>
          <w:sz w:val="24"/>
        </w:rPr>
        <w:t>9.17</w:t>
      </w:r>
      <w:r w:rsidR="00FD6C6E" w:rsidRPr="00614295">
        <w:rPr>
          <w:rFonts w:ascii="Arial" w:hAnsi="Arial"/>
          <w:sz w:val="24"/>
        </w:rPr>
        <w:tab/>
        <w:t>New Connection Sites</w:t>
      </w:r>
    </w:p>
    <w:p w14:paraId="0F9D7F66" w14:textId="77777777" w:rsidR="00FD6C6E" w:rsidRPr="00614295" w:rsidRDefault="00FD6C6E">
      <w:pPr>
        <w:pStyle w:val="BodyTextIndent"/>
      </w:pPr>
      <w:r w:rsidRPr="00614295">
        <w:tab/>
        <w:t xml:space="preserve">PART II – USE OF THE </w:t>
      </w:r>
      <w:r w:rsidR="007B7554" w:rsidRPr="00614295">
        <w:t>NATIONAL ELECTRICITY TRANSMISSION</w:t>
      </w:r>
      <w:r w:rsidRPr="00614295">
        <w:t xml:space="preserve"> SYSTEM BY INTERCONNECTOR USERS AND  INTERCONNECTOR ERROR ADMINISTRATORS</w:t>
      </w:r>
    </w:p>
    <w:p w14:paraId="282D326A" w14:textId="77777777" w:rsidR="00FD6C6E" w:rsidRPr="00614295" w:rsidRDefault="00D2115D">
      <w:pPr>
        <w:spacing w:after="240"/>
        <w:rPr>
          <w:rFonts w:ascii="Arial" w:hAnsi="Arial"/>
          <w:sz w:val="24"/>
        </w:rPr>
      </w:pPr>
      <w:r w:rsidRPr="00614295">
        <w:rPr>
          <w:rFonts w:ascii="Arial" w:hAnsi="Arial"/>
          <w:sz w:val="24"/>
        </w:rPr>
        <w:t>9.18</w:t>
      </w:r>
      <w:r w:rsidR="00FD6C6E" w:rsidRPr="00614295">
        <w:rPr>
          <w:rFonts w:ascii="Arial" w:hAnsi="Arial"/>
          <w:sz w:val="24"/>
        </w:rPr>
        <w:tab/>
        <w:t>Introduction</w:t>
      </w:r>
    </w:p>
    <w:p w14:paraId="68F3D57C" w14:textId="04B0C7B9" w:rsidR="00FD6C6E" w:rsidRPr="00614295" w:rsidRDefault="00D2115D" w:rsidP="25B8AB9A">
      <w:pPr>
        <w:spacing w:after="240"/>
        <w:rPr>
          <w:rFonts w:ascii="Arial" w:hAnsi="Arial"/>
          <w:sz w:val="24"/>
        </w:rPr>
      </w:pPr>
      <w:r w:rsidRPr="00614295">
        <w:rPr>
          <w:rFonts w:ascii="Arial" w:hAnsi="Arial"/>
          <w:sz w:val="24"/>
        </w:rPr>
        <w:lastRenderedPageBreak/>
        <w:t>9.19</w:t>
      </w:r>
      <w:r>
        <w:tab/>
      </w:r>
      <w:r w:rsidR="00FD6C6E" w:rsidRPr="00614295">
        <w:rPr>
          <w:rFonts w:ascii="Arial" w:hAnsi="Arial"/>
          <w:sz w:val="24"/>
        </w:rPr>
        <w:t xml:space="preserve">Rights to Use the </w:t>
      </w:r>
      <w:r w:rsidR="007B7554" w:rsidRPr="00614295">
        <w:rPr>
          <w:rFonts w:ascii="Arial" w:hAnsi="Arial"/>
          <w:sz w:val="24"/>
        </w:rPr>
        <w:t>National Electricity Transmission</w:t>
      </w:r>
      <w:r w:rsidR="00FD6C6E" w:rsidRPr="00614295">
        <w:rPr>
          <w:rFonts w:ascii="Arial" w:hAnsi="Arial"/>
          <w:sz w:val="24"/>
        </w:rPr>
        <w:t xml:space="preserve"> System</w:t>
      </w:r>
    </w:p>
    <w:p w14:paraId="6D51F31A" w14:textId="77777777" w:rsidR="00FD6C6E" w:rsidRPr="00614295" w:rsidRDefault="00D2115D">
      <w:pPr>
        <w:spacing w:after="240"/>
        <w:rPr>
          <w:rFonts w:ascii="Arial" w:hAnsi="Arial"/>
          <w:sz w:val="24"/>
        </w:rPr>
      </w:pPr>
      <w:r w:rsidRPr="00614295">
        <w:rPr>
          <w:rFonts w:ascii="Arial" w:hAnsi="Arial"/>
          <w:sz w:val="24"/>
        </w:rPr>
        <w:t>9.20</w:t>
      </w:r>
      <w:r w:rsidR="00FD6C6E" w:rsidRPr="00614295">
        <w:rPr>
          <w:rFonts w:ascii="Arial" w:hAnsi="Arial"/>
          <w:sz w:val="24"/>
        </w:rPr>
        <w:tab/>
        <w:t>Use of System Application</w:t>
      </w:r>
    </w:p>
    <w:p w14:paraId="7BE80C5A" w14:textId="77777777" w:rsidR="00FD6C6E" w:rsidRPr="00614295" w:rsidRDefault="00FD6C6E">
      <w:pPr>
        <w:spacing w:after="240"/>
        <w:rPr>
          <w:rFonts w:ascii="Arial" w:hAnsi="Arial"/>
          <w:sz w:val="24"/>
        </w:rPr>
      </w:pPr>
      <w:r w:rsidRPr="00614295">
        <w:rPr>
          <w:rFonts w:ascii="Arial" w:hAnsi="Arial"/>
          <w:sz w:val="24"/>
        </w:rPr>
        <w:t>9.2</w:t>
      </w:r>
      <w:r w:rsidR="00D2115D" w:rsidRPr="00614295">
        <w:rPr>
          <w:rFonts w:ascii="Arial" w:hAnsi="Arial"/>
          <w:sz w:val="24"/>
        </w:rPr>
        <w:t>1</w:t>
      </w:r>
      <w:r w:rsidRPr="00614295">
        <w:rPr>
          <w:rFonts w:ascii="Arial" w:hAnsi="Arial"/>
          <w:sz w:val="24"/>
        </w:rPr>
        <w:tab/>
        <w:t>Termination and Related Provisions</w:t>
      </w:r>
    </w:p>
    <w:p w14:paraId="102EC5B8" w14:textId="77777777" w:rsidR="00FD6C6E" w:rsidRPr="00614295" w:rsidRDefault="00FD6C6E">
      <w:pPr>
        <w:ind w:left="1134" w:hanging="1134"/>
        <w:rPr>
          <w:rFonts w:ascii="Arial" w:hAnsi="Arial"/>
          <w:sz w:val="24"/>
        </w:rPr>
      </w:pPr>
    </w:p>
    <w:p w14:paraId="6D63E268" w14:textId="77777777" w:rsidR="00FD6C6E" w:rsidRPr="00614295" w:rsidRDefault="00FD6C6E">
      <w:pPr>
        <w:ind w:left="1134" w:hanging="1134"/>
        <w:rPr>
          <w:rFonts w:ascii="Arial" w:hAnsi="Arial"/>
          <w:sz w:val="24"/>
        </w:rPr>
      </w:pPr>
    </w:p>
    <w:p w14:paraId="2BF1A352" w14:textId="77777777" w:rsidR="00FD6C6E" w:rsidRPr="00614295" w:rsidRDefault="00FD6C6E">
      <w:pPr>
        <w:ind w:left="1134" w:hanging="1134"/>
        <w:rPr>
          <w:rFonts w:ascii="Arial" w:hAnsi="Arial"/>
          <w:sz w:val="24"/>
        </w:rPr>
      </w:pPr>
    </w:p>
    <w:p w14:paraId="70135E39" w14:textId="77777777" w:rsidR="00FD6C6E" w:rsidRPr="00614295" w:rsidRDefault="00FD6C6E">
      <w:pPr>
        <w:ind w:left="1134" w:hanging="1134"/>
        <w:rPr>
          <w:rFonts w:ascii="Arial" w:hAnsi="Arial"/>
          <w:sz w:val="24"/>
        </w:rPr>
      </w:pPr>
    </w:p>
    <w:p w14:paraId="32129DF4" w14:textId="77777777" w:rsidR="00FD6C6E" w:rsidRPr="00614295" w:rsidRDefault="00FD6C6E">
      <w:pPr>
        <w:ind w:left="1134" w:hanging="1134"/>
        <w:rPr>
          <w:rFonts w:ascii="Arial" w:hAnsi="Arial"/>
          <w:sz w:val="24"/>
        </w:rPr>
      </w:pPr>
    </w:p>
    <w:p w14:paraId="0F426D30" w14:textId="77777777" w:rsidR="00FD6C6E" w:rsidRPr="00614295" w:rsidRDefault="00FD6C6E">
      <w:pPr>
        <w:ind w:left="1134" w:hanging="1134"/>
        <w:rPr>
          <w:rFonts w:ascii="Arial" w:hAnsi="Arial"/>
          <w:sz w:val="24"/>
        </w:rPr>
      </w:pPr>
    </w:p>
    <w:p w14:paraId="02639239" w14:textId="77777777" w:rsidR="00FD6C6E" w:rsidRPr="00614295" w:rsidRDefault="00FD6C6E">
      <w:pPr>
        <w:pStyle w:val="Heading1"/>
        <w:jc w:val="center"/>
        <w:rPr>
          <w:rFonts w:ascii="Arial" w:hAnsi="Arial"/>
          <w:sz w:val="24"/>
          <w:u w:val="single"/>
        </w:rPr>
        <w:sectPr w:rsidR="00FD6C6E" w:rsidRPr="00614295">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pgMar w:top="1440" w:right="1418" w:bottom="1440" w:left="1418" w:header="720" w:footer="720" w:gutter="0"/>
          <w:paperSrc w:first="11" w:other="11"/>
          <w:cols w:space="720"/>
          <w:titlePg/>
        </w:sectPr>
      </w:pPr>
    </w:p>
    <w:p w14:paraId="40ED48A2" w14:textId="77777777" w:rsidR="00FD6C6E" w:rsidRPr="00614295" w:rsidRDefault="00FD6C6E">
      <w:pPr>
        <w:pStyle w:val="Heading1"/>
        <w:jc w:val="center"/>
        <w:rPr>
          <w:rFonts w:ascii="Arial" w:hAnsi="Arial"/>
          <w:sz w:val="24"/>
          <w:u w:val="single"/>
        </w:rPr>
      </w:pPr>
      <w:r w:rsidRPr="00614295">
        <w:rPr>
          <w:rFonts w:ascii="Arial" w:hAnsi="Arial"/>
          <w:sz w:val="24"/>
          <w:u w:val="single"/>
        </w:rPr>
        <w:lastRenderedPageBreak/>
        <w:t>CUSC - SECTION 9</w:t>
      </w:r>
    </w:p>
    <w:p w14:paraId="6A0843F8" w14:textId="77777777" w:rsidR="00FD6C6E" w:rsidRPr="00614295" w:rsidRDefault="00FD6C6E">
      <w:pPr>
        <w:pStyle w:val="Heading1"/>
        <w:jc w:val="center"/>
        <w:rPr>
          <w:rFonts w:ascii="Arial" w:hAnsi="Arial"/>
          <w:sz w:val="24"/>
          <w:u w:val="single"/>
        </w:rPr>
      </w:pPr>
    </w:p>
    <w:p w14:paraId="5A247F1F" w14:textId="77777777" w:rsidR="00FD6C6E" w:rsidRPr="00614295" w:rsidRDefault="00FD6C6E">
      <w:pPr>
        <w:pStyle w:val="Heading1"/>
        <w:jc w:val="center"/>
        <w:rPr>
          <w:rFonts w:ascii="Arial" w:hAnsi="Arial"/>
          <w:sz w:val="24"/>
          <w:u w:val="single"/>
        </w:rPr>
      </w:pPr>
      <w:r w:rsidRPr="00614295">
        <w:rPr>
          <w:rFonts w:ascii="Arial" w:hAnsi="Arial"/>
          <w:sz w:val="24"/>
          <w:u w:val="single"/>
        </w:rPr>
        <w:t>INTERCONNECTORS</w:t>
      </w:r>
    </w:p>
    <w:p w14:paraId="452DB608" w14:textId="77777777" w:rsidR="00FD6C6E" w:rsidRPr="00614295" w:rsidRDefault="00FD6C6E">
      <w:pPr>
        <w:rPr>
          <w:sz w:val="24"/>
        </w:rPr>
      </w:pPr>
    </w:p>
    <w:p w14:paraId="05AD2EB8" w14:textId="77777777" w:rsidR="00FD6C6E" w:rsidRPr="00614295" w:rsidRDefault="00FD6C6E">
      <w:pPr>
        <w:rPr>
          <w:sz w:val="24"/>
        </w:rPr>
      </w:pPr>
    </w:p>
    <w:p w14:paraId="5FE60C34" w14:textId="77777777" w:rsidR="00FD6C6E" w:rsidRPr="00614295" w:rsidRDefault="00FD6C6E">
      <w:pPr>
        <w:ind w:left="1418" w:hanging="1418"/>
        <w:jc w:val="both"/>
        <w:rPr>
          <w:rFonts w:ascii="Arial" w:hAnsi="Arial"/>
          <w:b/>
          <w:sz w:val="24"/>
        </w:rPr>
      </w:pPr>
      <w:r w:rsidRPr="00614295">
        <w:rPr>
          <w:rFonts w:ascii="Arial" w:hAnsi="Arial"/>
          <w:b/>
          <w:sz w:val="24"/>
        </w:rPr>
        <w:t>9.1</w:t>
      </w:r>
      <w:r w:rsidRPr="00614295">
        <w:rPr>
          <w:rFonts w:ascii="Arial" w:hAnsi="Arial"/>
          <w:b/>
          <w:sz w:val="24"/>
        </w:rPr>
        <w:tab/>
        <w:t>INTRODUCTION</w:t>
      </w:r>
    </w:p>
    <w:p w14:paraId="176F0C0C" w14:textId="77777777" w:rsidR="00FD6C6E" w:rsidRPr="00614295" w:rsidRDefault="00FD6C6E">
      <w:pPr>
        <w:ind w:left="993" w:hanging="993"/>
        <w:jc w:val="both"/>
        <w:rPr>
          <w:rFonts w:ascii="Arial" w:hAnsi="Arial"/>
          <w:b/>
          <w:sz w:val="24"/>
        </w:rPr>
      </w:pPr>
    </w:p>
    <w:p w14:paraId="1A2DE414" w14:textId="77777777" w:rsidR="00FD6C6E" w:rsidRPr="00614295" w:rsidRDefault="00FD6C6E">
      <w:pPr>
        <w:ind w:left="1418" w:hanging="1418"/>
        <w:jc w:val="both"/>
        <w:rPr>
          <w:rFonts w:ascii="Arial" w:hAnsi="Arial"/>
          <w:sz w:val="24"/>
        </w:rPr>
      </w:pPr>
      <w:r w:rsidRPr="00614295">
        <w:rPr>
          <w:rFonts w:ascii="Arial" w:hAnsi="Arial"/>
          <w:sz w:val="24"/>
        </w:rPr>
        <w:tab/>
        <w:t xml:space="preserve">This Section  9 of the </w:t>
      </w:r>
      <w:r w:rsidRPr="00614295">
        <w:rPr>
          <w:rFonts w:ascii="Arial" w:hAnsi="Arial"/>
          <w:b/>
          <w:sz w:val="24"/>
        </w:rPr>
        <w:t xml:space="preserve">CUSC </w:t>
      </w:r>
      <w:r w:rsidRPr="00614295">
        <w:rPr>
          <w:rFonts w:ascii="Arial" w:hAnsi="Arial"/>
          <w:sz w:val="24"/>
        </w:rPr>
        <w:t xml:space="preserve">deals with </w:t>
      </w:r>
      <w:r w:rsidRPr="00614295">
        <w:rPr>
          <w:rFonts w:ascii="Arial" w:hAnsi="Arial"/>
          <w:b/>
          <w:sz w:val="24"/>
        </w:rPr>
        <w:t>Interconnectors</w:t>
      </w:r>
      <w:r w:rsidRPr="00614295">
        <w:rPr>
          <w:rFonts w:ascii="Arial" w:hAnsi="Arial"/>
          <w:sz w:val="24"/>
        </w:rPr>
        <w:t xml:space="preserve"> other than </w:t>
      </w:r>
      <w:r w:rsidRPr="00614295">
        <w:rPr>
          <w:rFonts w:ascii="Arial" w:hAnsi="Arial"/>
          <w:b/>
          <w:sz w:val="24"/>
        </w:rPr>
        <w:t xml:space="preserve">Distribution Interconnector Owners </w:t>
      </w:r>
      <w:r w:rsidRPr="00614295">
        <w:rPr>
          <w:rFonts w:ascii="Arial" w:hAnsi="Arial"/>
          <w:sz w:val="24"/>
        </w:rPr>
        <w:t xml:space="preserve">(which are dealt with in Section 3).  Part I provides for connection to the </w:t>
      </w:r>
      <w:r w:rsidR="007B7554" w:rsidRPr="00614295">
        <w:rPr>
          <w:rFonts w:ascii="Arial" w:hAnsi="Arial"/>
          <w:b/>
          <w:sz w:val="24"/>
        </w:rPr>
        <w:t>National Electricity Transmission</w:t>
      </w:r>
      <w:r w:rsidRPr="00614295">
        <w:rPr>
          <w:rFonts w:ascii="Arial" w:hAnsi="Arial"/>
          <w:b/>
          <w:sz w:val="24"/>
        </w:rPr>
        <w:t xml:space="preserve"> System </w:t>
      </w:r>
      <w:r w:rsidRPr="00614295">
        <w:rPr>
          <w:rFonts w:ascii="Arial" w:hAnsi="Arial"/>
          <w:sz w:val="24"/>
        </w:rPr>
        <w:t xml:space="preserve">by an </w:t>
      </w:r>
      <w:r w:rsidRPr="00614295">
        <w:rPr>
          <w:rFonts w:ascii="Arial" w:hAnsi="Arial"/>
          <w:b/>
          <w:sz w:val="24"/>
        </w:rPr>
        <w:t xml:space="preserve">Interconnector Owner </w:t>
      </w:r>
      <w:r w:rsidRPr="00614295">
        <w:rPr>
          <w:rFonts w:ascii="Arial" w:hAnsi="Arial"/>
          <w:sz w:val="24"/>
        </w:rPr>
        <w:t xml:space="preserve">and Part II for use of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by </w:t>
      </w:r>
      <w:r w:rsidRPr="00614295">
        <w:rPr>
          <w:rFonts w:ascii="Arial" w:hAnsi="Arial"/>
          <w:b/>
          <w:sz w:val="24"/>
        </w:rPr>
        <w:t>Interconnector Users</w:t>
      </w:r>
      <w:r w:rsidRPr="00614295">
        <w:rPr>
          <w:rFonts w:ascii="Arial" w:hAnsi="Arial"/>
          <w:sz w:val="24"/>
        </w:rPr>
        <w:t xml:space="preserve"> and </w:t>
      </w:r>
      <w:r w:rsidRPr="00614295">
        <w:rPr>
          <w:rFonts w:ascii="Arial" w:hAnsi="Arial"/>
          <w:b/>
          <w:sz w:val="24"/>
        </w:rPr>
        <w:t>Interconnector Error Administrators</w:t>
      </w:r>
      <w:r w:rsidRPr="00614295">
        <w:rPr>
          <w:rFonts w:ascii="Arial" w:hAnsi="Arial"/>
          <w:sz w:val="24"/>
        </w:rPr>
        <w:t>.</w:t>
      </w:r>
    </w:p>
    <w:p w14:paraId="6D93A430" w14:textId="77777777" w:rsidR="00FD6C6E" w:rsidRPr="00614295" w:rsidRDefault="00FD6C6E">
      <w:pPr>
        <w:ind w:left="993" w:hanging="993"/>
        <w:rPr>
          <w:rFonts w:ascii="Arial" w:hAnsi="Arial"/>
          <w:sz w:val="24"/>
        </w:rPr>
      </w:pPr>
    </w:p>
    <w:p w14:paraId="540EA5DF" w14:textId="77777777" w:rsidR="00FD6C6E" w:rsidRPr="00614295" w:rsidRDefault="00FD6C6E">
      <w:pPr>
        <w:rPr>
          <w:rFonts w:ascii="Arial" w:hAnsi="Arial"/>
          <w:b/>
          <w:sz w:val="24"/>
        </w:rPr>
      </w:pPr>
    </w:p>
    <w:p w14:paraId="50FE2D29" w14:textId="77777777" w:rsidR="00FD6C6E" w:rsidRPr="00614295" w:rsidRDefault="00FD6C6E">
      <w:pPr>
        <w:pStyle w:val="BodyText3"/>
        <w:ind w:left="1418" w:hanging="1418"/>
      </w:pPr>
      <w:r w:rsidRPr="00614295">
        <w:t xml:space="preserve">PART I - </w:t>
      </w:r>
      <w:r w:rsidRPr="00614295">
        <w:tab/>
        <w:t xml:space="preserve">CONNECTION TO THE </w:t>
      </w:r>
      <w:r w:rsidR="007B7554" w:rsidRPr="00614295">
        <w:t>NATIONAL ELECTRICITY TRANSMISSION</w:t>
      </w:r>
      <w:r w:rsidRPr="00614295">
        <w:t xml:space="preserve"> SYSTEM BY INTERCONNECTOR OWNERS</w:t>
      </w:r>
    </w:p>
    <w:p w14:paraId="42174CDF" w14:textId="77777777" w:rsidR="00FD6C6E" w:rsidRPr="00614295" w:rsidRDefault="00FD6C6E">
      <w:pPr>
        <w:ind w:left="993" w:hanging="993"/>
        <w:rPr>
          <w:rFonts w:ascii="Arial" w:hAnsi="Arial"/>
          <w:b/>
          <w:sz w:val="24"/>
        </w:rPr>
      </w:pPr>
    </w:p>
    <w:p w14:paraId="12ECCBB9" w14:textId="77777777" w:rsidR="00FD6C6E" w:rsidRPr="00614295" w:rsidRDefault="00FD6C6E">
      <w:pPr>
        <w:pStyle w:val="BodyText"/>
        <w:ind w:left="1418" w:hanging="1418"/>
        <w:rPr>
          <w:rFonts w:ascii="Arial" w:hAnsi="Arial"/>
          <w:b/>
        </w:rPr>
      </w:pPr>
      <w:r w:rsidRPr="00614295">
        <w:rPr>
          <w:rFonts w:ascii="Arial" w:hAnsi="Arial"/>
          <w:b/>
        </w:rPr>
        <w:t>9.2</w:t>
      </w:r>
      <w:r w:rsidRPr="00614295">
        <w:rPr>
          <w:rFonts w:ascii="Arial" w:hAnsi="Arial"/>
          <w:b/>
        </w:rPr>
        <w:tab/>
        <w:t>CONNECTION - INTRODUCTION</w:t>
      </w:r>
    </w:p>
    <w:p w14:paraId="21504157" w14:textId="77777777" w:rsidR="00FD6C6E" w:rsidRPr="00614295" w:rsidRDefault="00FD6C6E">
      <w:pPr>
        <w:pStyle w:val="Header"/>
        <w:tabs>
          <w:tab w:val="clear" w:pos="4153"/>
          <w:tab w:val="clear" w:pos="8306"/>
        </w:tabs>
        <w:ind w:left="1418" w:hanging="1418"/>
        <w:jc w:val="both"/>
        <w:rPr>
          <w:rFonts w:ascii="Arial" w:hAnsi="Arial"/>
          <w:sz w:val="24"/>
        </w:rPr>
      </w:pPr>
      <w:r w:rsidRPr="00614295">
        <w:rPr>
          <w:rFonts w:ascii="Arial" w:hAnsi="Arial"/>
          <w:sz w:val="24"/>
        </w:rPr>
        <w:tab/>
        <w:t>This Part I deals with connection to the</w:t>
      </w:r>
      <w:r w:rsidRPr="00614295">
        <w:rPr>
          <w:rFonts w:ascii="Arial" w:hAnsi="Arial"/>
          <w:b/>
          <w:sz w:val="24"/>
        </w:rPr>
        <w:t xml:space="preserve"> </w:t>
      </w:r>
      <w:r w:rsidR="007B7554" w:rsidRPr="00614295">
        <w:rPr>
          <w:rFonts w:ascii="Arial" w:hAnsi="Arial"/>
          <w:b/>
          <w:sz w:val="24"/>
        </w:rPr>
        <w:t>National Electricity Transmission</w:t>
      </w:r>
      <w:r w:rsidRPr="00614295">
        <w:rPr>
          <w:rFonts w:ascii="Arial" w:hAnsi="Arial"/>
          <w:b/>
          <w:sz w:val="24"/>
        </w:rPr>
        <w:t xml:space="preserve"> System </w:t>
      </w:r>
      <w:r w:rsidRPr="00614295">
        <w:rPr>
          <w:rFonts w:ascii="Arial" w:hAnsi="Arial"/>
          <w:sz w:val="24"/>
        </w:rPr>
        <w:t xml:space="preserve">by an </w:t>
      </w:r>
      <w:r w:rsidRPr="00614295">
        <w:rPr>
          <w:rFonts w:ascii="Arial" w:hAnsi="Arial"/>
          <w:b/>
          <w:sz w:val="24"/>
        </w:rPr>
        <w:t>Interconnector Owner</w:t>
      </w:r>
      <w:r w:rsidRPr="00614295">
        <w:rPr>
          <w:rFonts w:ascii="Arial" w:hAnsi="Arial"/>
          <w:sz w:val="24"/>
        </w:rPr>
        <w:t xml:space="preserve">.  The </w:t>
      </w:r>
      <w:r w:rsidRPr="00614295">
        <w:rPr>
          <w:rFonts w:ascii="Arial" w:hAnsi="Arial"/>
          <w:b/>
          <w:sz w:val="24"/>
        </w:rPr>
        <w:t>User</w:t>
      </w:r>
      <w:r w:rsidRPr="00614295">
        <w:rPr>
          <w:rFonts w:ascii="Arial" w:hAnsi="Arial"/>
          <w:sz w:val="24"/>
        </w:rPr>
        <w:t xml:space="preserve"> for the purposes of this Part I will therefore be the </w:t>
      </w:r>
      <w:r w:rsidRPr="00614295">
        <w:rPr>
          <w:rFonts w:ascii="Arial" w:hAnsi="Arial"/>
          <w:b/>
          <w:sz w:val="24"/>
        </w:rPr>
        <w:t>Interconnector Owner</w:t>
      </w:r>
      <w:r w:rsidRPr="00614295">
        <w:rPr>
          <w:rFonts w:ascii="Arial" w:hAnsi="Arial"/>
          <w:sz w:val="24"/>
        </w:rPr>
        <w:t xml:space="preserve">. </w:t>
      </w:r>
    </w:p>
    <w:p w14:paraId="1EE764E0" w14:textId="77777777" w:rsidR="00FD6C6E" w:rsidRPr="00614295" w:rsidRDefault="00FD6C6E">
      <w:pPr>
        <w:pStyle w:val="BodyText"/>
        <w:ind w:left="1418" w:hanging="1418"/>
        <w:rPr>
          <w:rFonts w:ascii="Arial" w:hAnsi="Arial"/>
          <w:b/>
        </w:rPr>
      </w:pPr>
    </w:p>
    <w:p w14:paraId="2E1596AE" w14:textId="77777777" w:rsidR="00FD6C6E" w:rsidRPr="00614295" w:rsidRDefault="00FD6C6E">
      <w:pPr>
        <w:pStyle w:val="BodyText"/>
        <w:ind w:left="1418" w:hanging="1418"/>
        <w:jc w:val="both"/>
        <w:rPr>
          <w:rFonts w:ascii="Arial" w:hAnsi="Arial"/>
          <w:b/>
        </w:rPr>
      </w:pPr>
      <w:r w:rsidRPr="00614295">
        <w:rPr>
          <w:rFonts w:ascii="Arial" w:hAnsi="Arial"/>
          <w:b/>
        </w:rPr>
        <w:t>9.3</w:t>
      </w:r>
      <w:r w:rsidRPr="00614295">
        <w:rPr>
          <w:rFonts w:ascii="Arial" w:hAnsi="Arial"/>
          <w:b/>
        </w:rPr>
        <w:tab/>
        <w:t>BEING OPERATIONAL, CONNECTION AND ENERGISATION</w:t>
      </w:r>
    </w:p>
    <w:p w14:paraId="0D42589F" w14:textId="77777777" w:rsidR="00FD6C6E" w:rsidRPr="00614295" w:rsidRDefault="00FD6C6E">
      <w:pPr>
        <w:pStyle w:val="BodyText"/>
        <w:ind w:left="1418" w:hanging="1418"/>
        <w:rPr>
          <w:rFonts w:ascii="Arial" w:hAnsi="Arial"/>
        </w:rPr>
      </w:pPr>
      <w:r w:rsidRPr="00614295">
        <w:rPr>
          <w:rFonts w:ascii="Arial" w:hAnsi="Arial"/>
        </w:rPr>
        <w:t>9.3.1</w:t>
      </w:r>
      <w:r w:rsidRPr="00614295">
        <w:rPr>
          <w:rFonts w:ascii="Arial" w:hAnsi="Arial"/>
        </w:rPr>
        <w:tab/>
      </w:r>
      <w:r w:rsidRPr="00614295">
        <w:rPr>
          <w:rFonts w:ascii="Arial" w:hAnsi="Arial"/>
          <w:b/>
        </w:rPr>
        <w:t>Right to Remain Connected</w:t>
      </w:r>
    </w:p>
    <w:p w14:paraId="454E8335" w14:textId="77777777" w:rsidR="00FD6C6E" w:rsidRPr="00614295" w:rsidRDefault="00FD6C6E">
      <w:pPr>
        <w:pStyle w:val="BodyText"/>
        <w:ind w:left="1418"/>
        <w:jc w:val="both"/>
        <w:rPr>
          <w:rFonts w:ascii="Arial" w:hAnsi="Arial"/>
          <w:b/>
        </w:rPr>
      </w:pPr>
      <w:r w:rsidRPr="00614295">
        <w:rPr>
          <w:rFonts w:ascii="Arial" w:hAnsi="Arial"/>
        </w:rPr>
        <w:t>Subject to the other terms and conditions of the relevant</w:t>
      </w:r>
      <w:r w:rsidRPr="00614295">
        <w:rPr>
          <w:rFonts w:ascii="Arial" w:hAnsi="Arial"/>
          <w:b/>
        </w:rPr>
        <w:t xml:space="preserve"> Bilateral Connection Agreement </w:t>
      </w:r>
      <w:r w:rsidRPr="00614295">
        <w:rPr>
          <w:rFonts w:ascii="Arial" w:hAnsi="Arial"/>
        </w:rPr>
        <w:t>and the</w:t>
      </w:r>
      <w:r w:rsidRPr="00614295">
        <w:rPr>
          <w:rFonts w:ascii="Arial" w:hAnsi="Arial"/>
          <w:b/>
        </w:rPr>
        <w:t xml:space="preserve"> Grid Code</w:t>
      </w:r>
      <w:r w:rsidRPr="00614295">
        <w:rPr>
          <w:rFonts w:ascii="Arial" w:hAnsi="Arial"/>
        </w:rPr>
        <w:t xml:space="preserve"> and any </w:t>
      </w:r>
      <w:r w:rsidRPr="00614295">
        <w:rPr>
          <w:rFonts w:ascii="Arial" w:hAnsi="Arial"/>
          <w:b/>
        </w:rPr>
        <w:t>Operating Agreement</w:t>
      </w:r>
      <w:r w:rsidRPr="00614295">
        <w:rPr>
          <w:rFonts w:ascii="Arial" w:hAnsi="Arial"/>
        </w:rPr>
        <w:t xml:space="preserve">, each  </w:t>
      </w:r>
      <w:r w:rsidRPr="00614295">
        <w:rPr>
          <w:rFonts w:ascii="Arial" w:hAnsi="Arial"/>
          <w:b/>
        </w:rPr>
        <w:t>User</w:t>
      </w:r>
      <w:r w:rsidRPr="00614295">
        <w:rPr>
          <w:rFonts w:ascii="Arial" w:hAnsi="Arial"/>
        </w:rPr>
        <w:t xml:space="preserve">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xml:space="preserve"> shall have the right for the </w:t>
      </w:r>
      <w:r w:rsidRPr="00614295">
        <w:rPr>
          <w:rFonts w:ascii="Arial" w:hAnsi="Arial"/>
          <w:b/>
        </w:rPr>
        <w:t>User’s Equipment</w:t>
      </w:r>
      <w:r w:rsidRPr="00614295">
        <w:rPr>
          <w:rFonts w:ascii="Arial" w:hAnsi="Arial"/>
        </w:rPr>
        <w:t xml:space="preserve"> to remain connected to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at the  </w:t>
      </w:r>
      <w:r w:rsidRPr="00614295">
        <w:rPr>
          <w:rFonts w:ascii="Arial" w:hAnsi="Arial"/>
          <w:b/>
        </w:rPr>
        <w:t>Connection</w:t>
      </w:r>
      <w:r w:rsidRPr="00614295">
        <w:rPr>
          <w:rFonts w:ascii="Arial" w:hAnsi="Arial"/>
        </w:rPr>
        <w:t xml:space="preserve"> </w:t>
      </w:r>
      <w:r w:rsidRPr="00614295">
        <w:rPr>
          <w:rFonts w:ascii="Arial" w:hAnsi="Arial"/>
          <w:b/>
        </w:rPr>
        <w:t xml:space="preserve">Site </w:t>
      </w:r>
      <w:r w:rsidRPr="00614295">
        <w:rPr>
          <w:rFonts w:ascii="Arial" w:hAnsi="Arial"/>
        </w:rPr>
        <w:t xml:space="preserve">of an </w:t>
      </w:r>
      <w:r w:rsidRPr="00614295">
        <w:rPr>
          <w:rFonts w:ascii="Arial" w:hAnsi="Arial"/>
          <w:b/>
        </w:rPr>
        <w:t>Interconnector</w:t>
      </w:r>
      <w:r w:rsidRPr="00614295">
        <w:rPr>
          <w:rFonts w:ascii="Arial" w:hAnsi="Arial"/>
        </w:rPr>
        <w:t xml:space="preserve"> specified in the relevant </w:t>
      </w:r>
      <w:r w:rsidRPr="00614295">
        <w:rPr>
          <w:rFonts w:ascii="Arial" w:hAnsi="Arial"/>
          <w:b/>
        </w:rPr>
        <w:t>Bilateral Connection Agreement</w:t>
      </w:r>
      <w:r w:rsidRPr="00614295">
        <w:rPr>
          <w:rFonts w:ascii="Arial" w:hAnsi="Arial"/>
        </w:rPr>
        <w:t xml:space="preserve"> once </w:t>
      </w:r>
      <w:r w:rsidRPr="00614295">
        <w:rPr>
          <w:rFonts w:ascii="Arial" w:hAnsi="Arial"/>
          <w:b/>
        </w:rPr>
        <w:t>Commissioned</w:t>
      </w:r>
      <w:r w:rsidRPr="00614295">
        <w:rPr>
          <w:rFonts w:ascii="Arial" w:hAnsi="Arial"/>
        </w:rPr>
        <w:t xml:space="preserve"> and then for the duration of the relevant </w:t>
      </w:r>
      <w:r w:rsidRPr="00614295">
        <w:rPr>
          <w:rFonts w:ascii="Arial" w:hAnsi="Arial"/>
          <w:b/>
        </w:rPr>
        <w:t xml:space="preserve">Bilateral Connection Agreement </w:t>
      </w:r>
      <w:r w:rsidRPr="00614295">
        <w:rPr>
          <w:rFonts w:ascii="Arial" w:hAnsi="Arial"/>
        </w:rPr>
        <w:t xml:space="preserve">in relation to that </w:t>
      </w:r>
      <w:r w:rsidRPr="00614295">
        <w:rPr>
          <w:rFonts w:ascii="Arial" w:hAnsi="Arial"/>
          <w:b/>
        </w:rPr>
        <w:t>Connection Site.</w:t>
      </w:r>
    </w:p>
    <w:p w14:paraId="700C71FA" w14:textId="77777777" w:rsidR="00FD6C6E" w:rsidRPr="00614295" w:rsidRDefault="00FD6C6E">
      <w:pPr>
        <w:pStyle w:val="BodyText"/>
        <w:ind w:left="1418"/>
        <w:jc w:val="both"/>
        <w:rPr>
          <w:rFonts w:ascii="Arial" w:hAnsi="Arial"/>
          <w:b/>
          <w:i/>
        </w:rPr>
      </w:pPr>
    </w:p>
    <w:p w14:paraId="287D68FA" w14:textId="77777777" w:rsidR="00FD6C6E" w:rsidRPr="00614295" w:rsidRDefault="00FD6C6E">
      <w:pPr>
        <w:pStyle w:val="BodyText"/>
        <w:ind w:left="1418" w:hanging="1418"/>
        <w:rPr>
          <w:rFonts w:ascii="Arial" w:hAnsi="Arial"/>
        </w:rPr>
      </w:pPr>
      <w:r w:rsidRPr="00614295">
        <w:rPr>
          <w:rFonts w:ascii="Arial" w:hAnsi="Arial"/>
        </w:rPr>
        <w:t>9.3.2</w:t>
      </w:r>
      <w:r w:rsidRPr="00614295">
        <w:rPr>
          <w:rFonts w:ascii="Arial" w:hAnsi="Arial"/>
        </w:rPr>
        <w:tab/>
      </w:r>
      <w:r w:rsidRPr="00614295">
        <w:rPr>
          <w:rFonts w:ascii="Arial" w:hAnsi="Arial"/>
          <w:b/>
        </w:rPr>
        <w:t>Right to Remain Energised and Operational</w:t>
      </w:r>
    </w:p>
    <w:p w14:paraId="6E30FAAF" w14:textId="77777777" w:rsidR="00FD6C6E" w:rsidRPr="00614295" w:rsidRDefault="00FD6C6E">
      <w:pPr>
        <w:pStyle w:val="BodyText"/>
        <w:ind w:left="1418"/>
        <w:jc w:val="both"/>
        <w:rPr>
          <w:rFonts w:ascii="Arial" w:hAnsi="Arial"/>
        </w:rPr>
      </w:pPr>
      <w:r w:rsidRPr="00614295">
        <w:rPr>
          <w:rFonts w:ascii="Arial" w:hAnsi="Arial"/>
        </w:rPr>
        <w:t xml:space="preserve">Subject to the other provisions of the </w:t>
      </w:r>
      <w:r w:rsidRPr="00614295">
        <w:rPr>
          <w:rFonts w:ascii="Arial" w:hAnsi="Arial"/>
          <w:b/>
        </w:rPr>
        <w:t>CUSC</w:t>
      </w:r>
      <w:r w:rsidRPr="00614295">
        <w:rPr>
          <w:rFonts w:ascii="Arial" w:hAnsi="Arial"/>
        </w:rPr>
        <w:t xml:space="preserve">, the </w:t>
      </w:r>
      <w:r w:rsidRPr="00614295">
        <w:rPr>
          <w:rFonts w:ascii="Arial" w:hAnsi="Arial"/>
          <w:b/>
        </w:rPr>
        <w:t>relevant Bilateral Connection Agreement</w:t>
      </w:r>
      <w:r w:rsidRPr="00614295">
        <w:rPr>
          <w:rFonts w:ascii="Arial" w:hAnsi="Arial"/>
        </w:rPr>
        <w:t xml:space="preserve"> and the </w:t>
      </w:r>
      <w:r w:rsidRPr="00614295">
        <w:rPr>
          <w:rFonts w:ascii="Arial" w:hAnsi="Arial"/>
          <w:b/>
        </w:rPr>
        <w:t>Grid Code</w:t>
      </w:r>
      <w:r w:rsidRPr="00614295">
        <w:rPr>
          <w:rFonts w:ascii="Arial" w:hAnsi="Arial"/>
        </w:rPr>
        <w:t xml:space="preserve"> and any </w:t>
      </w:r>
      <w:r w:rsidRPr="00614295">
        <w:rPr>
          <w:rFonts w:ascii="Arial" w:hAnsi="Arial"/>
          <w:b/>
        </w:rPr>
        <w:t>Operating Agreement</w:t>
      </w:r>
      <w:r w:rsidRPr="00614295">
        <w:rPr>
          <w:rFonts w:ascii="Arial" w:hAnsi="Arial"/>
        </w:rPr>
        <w:t xml:space="preserve">  each </w:t>
      </w:r>
      <w:r w:rsidRPr="00614295">
        <w:rPr>
          <w:rFonts w:ascii="Arial" w:hAnsi="Arial"/>
          <w:b/>
        </w:rPr>
        <w:t>User</w:t>
      </w:r>
      <w:r w:rsidRPr="00614295">
        <w:rPr>
          <w:rFonts w:ascii="Arial" w:hAnsi="Arial"/>
        </w:rPr>
        <w:t xml:space="preserve">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xml:space="preserve"> shall have the right for the </w:t>
      </w:r>
      <w:r w:rsidRPr="00614295">
        <w:rPr>
          <w:rFonts w:ascii="Arial" w:hAnsi="Arial"/>
          <w:b/>
        </w:rPr>
        <w:t>User’s Equipment</w:t>
      </w:r>
      <w:r w:rsidRPr="00614295">
        <w:rPr>
          <w:rFonts w:ascii="Arial" w:hAnsi="Arial"/>
        </w:rPr>
        <w:t xml:space="preserve"> at  the </w:t>
      </w:r>
      <w:r w:rsidRPr="00614295">
        <w:rPr>
          <w:rFonts w:ascii="Arial" w:hAnsi="Arial"/>
          <w:b/>
        </w:rPr>
        <w:t>Connection</w:t>
      </w:r>
      <w:r w:rsidRPr="00614295">
        <w:rPr>
          <w:rFonts w:ascii="Arial" w:hAnsi="Arial"/>
        </w:rPr>
        <w:t xml:space="preserve"> </w:t>
      </w:r>
      <w:r w:rsidRPr="00614295">
        <w:rPr>
          <w:rFonts w:ascii="Arial" w:hAnsi="Arial"/>
          <w:b/>
        </w:rPr>
        <w:t>Site</w:t>
      </w:r>
      <w:r w:rsidRPr="00614295">
        <w:rPr>
          <w:rFonts w:ascii="Arial" w:hAnsi="Arial"/>
        </w:rPr>
        <w:t xml:space="preserve"> of an </w:t>
      </w:r>
      <w:r w:rsidRPr="00614295">
        <w:rPr>
          <w:rFonts w:ascii="Arial" w:hAnsi="Arial"/>
          <w:b/>
        </w:rPr>
        <w:t>Interconnector</w:t>
      </w:r>
      <w:r w:rsidRPr="00614295">
        <w:rPr>
          <w:rFonts w:ascii="Arial" w:hAnsi="Arial"/>
        </w:rPr>
        <w:t xml:space="preserve"> to remain </w:t>
      </w:r>
      <w:r w:rsidRPr="00614295">
        <w:rPr>
          <w:rFonts w:ascii="Arial" w:hAnsi="Arial"/>
          <w:b/>
        </w:rPr>
        <w:t>Energised</w:t>
      </w:r>
      <w:r w:rsidRPr="00614295">
        <w:rPr>
          <w:rFonts w:ascii="Arial" w:hAnsi="Arial"/>
        </w:rPr>
        <w:t xml:space="preserve"> </w:t>
      </w:r>
      <w:r w:rsidRPr="00614295">
        <w:rPr>
          <w:rFonts w:ascii="Arial" w:hAnsi="Arial"/>
        </w:rPr>
        <w:lastRenderedPageBreak/>
        <w:t xml:space="preserve">and </w:t>
      </w:r>
      <w:r w:rsidRPr="00614295">
        <w:rPr>
          <w:rFonts w:ascii="Arial" w:hAnsi="Arial"/>
          <w:b/>
        </w:rPr>
        <w:t>Operational</w:t>
      </w:r>
      <w:r w:rsidRPr="00614295">
        <w:rPr>
          <w:rFonts w:ascii="Arial" w:hAnsi="Arial"/>
        </w:rPr>
        <w:t xml:space="preserve"> once </w:t>
      </w:r>
      <w:r w:rsidRPr="00614295">
        <w:rPr>
          <w:rFonts w:ascii="Arial" w:hAnsi="Arial"/>
          <w:b/>
        </w:rPr>
        <w:t>Commissioned</w:t>
      </w:r>
      <w:r w:rsidRPr="00614295">
        <w:rPr>
          <w:rFonts w:ascii="Arial" w:hAnsi="Arial"/>
        </w:rPr>
        <w:t xml:space="preserve"> for the duration of the</w:t>
      </w:r>
      <w:r w:rsidRPr="00614295">
        <w:rPr>
          <w:rFonts w:ascii="Arial" w:hAnsi="Arial"/>
          <w:b/>
        </w:rPr>
        <w:t xml:space="preserve"> Bilateral Connection Agreement</w:t>
      </w:r>
      <w:r w:rsidRPr="00614295">
        <w:rPr>
          <w:rFonts w:ascii="Arial" w:hAnsi="Arial"/>
        </w:rPr>
        <w:t xml:space="preserve"> in relation to that </w:t>
      </w:r>
      <w:r w:rsidRPr="00614295">
        <w:rPr>
          <w:rFonts w:ascii="Arial" w:hAnsi="Arial"/>
          <w:b/>
        </w:rPr>
        <w:t xml:space="preserve"> Connection Site</w:t>
      </w:r>
      <w:r w:rsidRPr="00614295">
        <w:rPr>
          <w:rFonts w:ascii="Arial" w:hAnsi="Arial"/>
        </w:rPr>
        <w:t>.</w:t>
      </w:r>
    </w:p>
    <w:p w14:paraId="680E10CB" w14:textId="77777777" w:rsidR="00FD6C6E" w:rsidRPr="00614295" w:rsidRDefault="00FD6C6E">
      <w:pPr>
        <w:pStyle w:val="BodyText"/>
        <w:keepNext/>
        <w:ind w:left="1418" w:hanging="1418"/>
        <w:rPr>
          <w:rFonts w:ascii="Arial" w:hAnsi="Arial"/>
        </w:rPr>
      </w:pPr>
      <w:r w:rsidRPr="00614295">
        <w:rPr>
          <w:rFonts w:ascii="Arial" w:hAnsi="Arial"/>
        </w:rPr>
        <w:t>9.3.3</w:t>
      </w:r>
      <w:r w:rsidRPr="00614295">
        <w:rPr>
          <w:rFonts w:ascii="Arial" w:hAnsi="Arial"/>
        </w:rPr>
        <w:tab/>
      </w:r>
      <w:r w:rsidRPr="00614295">
        <w:rPr>
          <w:rFonts w:ascii="Arial" w:hAnsi="Arial"/>
          <w:b/>
        </w:rPr>
        <w:t>Obligation to Remain Connected</w:t>
      </w:r>
    </w:p>
    <w:p w14:paraId="7EA73A72" w14:textId="77777777" w:rsidR="00FD6C6E" w:rsidRPr="00614295" w:rsidRDefault="00FD6C6E">
      <w:pPr>
        <w:pStyle w:val="subsubclauseindent"/>
        <w:ind w:left="1985" w:hanging="567"/>
        <w:jc w:val="both"/>
        <w:rPr>
          <w:rFonts w:ascii="Arial" w:hAnsi="Arial"/>
        </w:rPr>
      </w:pPr>
      <w:r w:rsidRPr="00614295">
        <w:rPr>
          <w:rFonts w:ascii="Arial" w:hAnsi="Arial"/>
        </w:rPr>
        <w:t>(a)</w:t>
      </w:r>
      <w:r w:rsidRPr="00614295">
        <w:rPr>
          <w:rFonts w:ascii="Arial" w:hAnsi="Arial"/>
        </w:rPr>
        <w:tab/>
        <w:t xml:space="preserve">Without prejudice to its rights to make </w:t>
      </w:r>
      <w:r w:rsidRPr="00614295">
        <w:rPr>
          <w:rFonts w:ascii="Arial" w:hAnsi="Arial"/>
          <w:b/>
        </w:rPr>
        <w:t>Modifications</w:t>
      </w:r>
      <w:r w:rsidRPr="00614295">
        <w:rPr>
          <w:rFonts w:ascii="Arial" w:hAnsi="Arial"/>
        </w:rPr>
        <w:t xml:space="preserve"> to the </w:t>
      </w:r>
      <w:r w:rsidRPr="00614295">
        <w:rPr>
          <w:rFonts w:ascii="Arial" w:hAnsi="Arial"/>
          <w:b/>
        </w:rPr>
        <w:t>User’s Plant</w:t>
      </w:r>
      <w:r w:rsidRPr="00614295">
        <w:rPr>
          <w:rFonts w:ascii="Arial" w:hAnsi="Arial"/>
        </w:rPr>
        <w:t xml:space="preserve"> (and/or </w:t>
      </w:r>
      <w:r w:rsidRPr="00614295">
        <w:rPr>
          <w:rFonts w:ascii="Arial" w:hAnsi="Arial"/>
          <w:b/>
        </w:rPr>
        <w:t>User’s Equipment</w:t>
      </w:r>
      <w:r w:rsidRPr="00614295">
        <w:rPr>
          <w:rFonts w:ascii="Arial" w:hAnsi="Arial"/>
        </w:rPr>
        <w:t xml:space="preserve"> as the case may be) pursuant to the </w:t>
      </w:r>
      <w:r w:rsidRPr="00614295">
        <w:rPr>
          <w:rFonts w:ascii="Arial" w:hAnsi="Arial"/>
          <w:b/>
        </w:rPr>
        <w:t>CUSC</w:t>
      </w:r>
      <w:r w:rsidRPr="00614295">
        <w:rPr>
          <w:rFonts w:ascii="Arial" w:hAnsi="Arial"/>
        </w:rPr>
        <w:t xml:space="preserve"> and subject to the provisions of Paragraph 5.2 and the other provisions of the </w:t>
      </w:r>
      <w:r w:rsidRPr="00614295">
        <w:rPr>
          <w:rFonts w:ascii="Arial" w:hAnsi="Arial"/>
          <w:b/>
        </w:rPr>
        <w:t>CUSC,</w:t>
      </w:r>
      <w:r w:rsidRPr="00614295">
        <w:rPr>
          <w:rFonts w:ascii="Arial" w:hAnsi="Arial"/>
        </w:rPr>
        <w:t xml:space="preserve"> the </w:t>
      </w:r>
      <w:r w:rsidRPr="00614295">
        <w:rPr>
          <w:rFonts w:ascii="Arial" w:hAnsi="Arial"/>
          <w:b/>
        </w:rPr>
        <w:t xml:space="preserve">Grid Code </w:t>
      </w:r>
      <w:r w:rsidRPr="00614295">
        <w:rPr>
          <w:rFonts w:ascii="Arial" w:hAnsi="Arial"/>
        </w:rPr>
        <w:t xml:space="preserve">and any </w:t>
      </w:r>
      <w:r w:rsidRPr="00614295">
        <w:rPr>
          <w:rFonts w:ascii="Arial" w:hAnsi="Arial"/>
          <w:b/>
        </w:rPr>
        <w:t>Operating Agreement</w:t>
      </w:r>
      <w:r w:rsidRPr="00614295">
        <w:rPr>
          <w:rFonts w:ascii="Arial" w:hAnsi="Arial"/>
        </w:rPr>
        <w:t xml:space="preserve">, the </w:t>
      </w:r>
      <w:r w:rsidRPr="00614295">
        <w:rPr>
          <w:rFonts w:ascii="Arial" w:hAnsi="Arial"/>
          <w:b/>
        </w:rPr>
        <w:t>User</w:t>
      </w:r>
      <w:r w:rsidRPr="00614295">
        <w:rPr>
          <w:rFonts w:ascii="Arial" w:hAnsi="Arial"/>
        </w:rPr>
        <w:t xml:space="preserve"> shall keep the </w:t>
      </w:r>
      <w:r w:rsidRPr="00614295">
        <w:rPr>
          <w:rFonts w:ascii="Arial" w:hAnsi="Arial"/>
          <w:b/>
        </w:rPr>
        <w:t>User’s Equipment</w:t>
      </w:r>
      <w:r w:rsidRPr="00614295">
        <w:rPr>
          <w:rFonts w:ascii="Arial" w:hAnsi="Arial"/>
        </w:rPr>
        <w:t xml:space="preserve"> at the </w:t>
      </w:r>
      <w:r w:rsidRPr="00614295">
        <w:rPr>
          <w:rFonts w:ascii="Arial" w:hAnsi="Arial"/>
          <w:b/>
        </w:rPr>
        <w:t>Connection Site</w:t>
      </w:r>
      <w:r w:rsidRPr="00614295">
        <w:rPr>
          <w:rFonts w:ascii="Arial" w:hAnsi="Arial"/>
        </w:rPr>
        <w:t xml:space="preserve"> of an</w:t>
      </w:r>
      <w:r w:rsidRPr="00614295">
        <w:rPr>
          <w:rFonts w:ascii="Arial" w:hAnsi="Arial"/>
          <w:b/>
        </w:rPr>
        <w:t xml:space="preserve"> Interconnector</w:t>
      </w:r>
      <w:r w:rsidRPr="00614295">
        <w:rPr>
          <w:rFonts w:ascii="Arial" w:hAnsi="Arial"/>
        </w:rPr>
        <w:t xml:space="preserve"> connected to the </w:t>
      </w:r>
      <w:r w:rsidR="007B7554" w:rsidRPr="00614295">
        <w:rPr>
          <w:rFonts w:ascii="Arial" w:hAnsi="Arial"/>
          <w:b/>
        </w:rPr>
        <w:t>National Electricity Transmission</w:t>
      </w:r>
      <w:r w:rsidRPr="00614295">
        <w:rPr>
          <w:rFonts w:ascii="Arial" w:hAnsi="Arial"/>
        </w:rPr>
        <w:t xml:space="preserve"> </w:t>
      </w:r>
      <w:r w:rsidRPr="00614295">
        <w:rPr>
          <w:rFonts w:ascii="Arial" w:hAnsi="Arial"/>
          <w:b/>
        </w:rPr>
        <w:t>System</w:t>
      </w:r>
      <w:r w:rsidRPr="00614295">
        <w:rPr>
          <w:rFonts w:ascii="Arial" w:hAnsi="Arial"/>
        </w:rPr>
        <w:t xml:space="preserve"> until </w:t>
      </w:r>
      <w:r w:rsidRPr="00614295">
        <w:rPr>
          <w:rFonts w:ascii="Arial" w:hAnsi="Arial"/>
          <w:b/>
        </w:rPr>
        <w:t xml:space="preserve">Decommissioning </w:t>
      </w:r>
      <w:r w:rsidRPr="00614295">
        <w:rPr>
          <w:rFonts w:ascii="Arial" w:hAnsi="Arial"/>
        </w:rPr>
        <w:t xml:space="preserve">or </w:t>
      </w:r>
      <w:r w:rsidRPr="00614295">
        <w:rPr>
          <w:rFonts w:ascii="Arial" w:hAnsi="Arial"/>
          <w:b/>
        </w:rPr>
        <w:t>Disconnection</w:t>
      </w:r>
      <w:r w:rsidRPr="00614295">
        <w:rPr>
          <w:rFonts w:ascii="Arial" w:hAnsi="Arial"/>
        </w:rPr>
        <w:t xml:space="preserve"> is permitted pursuant to the </w:t>
      </w:r>
      <w:r w:rsidRPr="00614295">
        <w:rPr>
          <w:rFonts w:ascii="Arial" w:hAnsi="Arial"/>
          <w:b/>
        </w:rPr>
        <w:t>CUSC</w:t>
      </w:r>
      <w:r w:rsidRPr="00614295">
        <w:rPr>
          <w:rFonts w:ascii="Arial" w:hAnsi="Arial"/>
        </w:rPr>
        <w:t xml:space="preserve"> and the relevant </w:t>
      </w:r>
      <w:r w:rsidRPr="00614295">
        <w:rPr>
          <w:rFonts w:ascii="Arial" w:hAnsi="Arial"/>
          <w:b/>
        </w:rPr>
        <w:t>Bilateral Connection Agreement</w:t>
      </w:r>
      <w:r w:rsidRPr="00614295">
        <w:rPr>
          <w:rFonts w:ascii="Arial" w:hAnsi="Arial"/>
        </w:rPr>
        <w:t xml:space="preserve">.  </w:t>
      </w:r>
    </w:p>
    <w:p w14:paraId="707A2D88" w14:textId="77777777" w:rsidR="00FD6C6E" w:rsidRPr="00614295" w:rsidRDefault="00FD6C6E">
      <w:pPr>
        <w:pStyle w:val="subsubclauseindent"/>
        <w:ind w:left="1985" w:hanging="567"/>
        <w:jc w:val="both"/>
        <w:rPr>
          <w:rFonts w:ascii="Arial" w:hAnsi="Arial"/>
        </w:rPr>
      </w:pPr>
      <w:r w:rsidRPr="00614295">
        <w:rPr>
          <w:rFonts w:ascii="Arial" w:hAnsi="Arial"/>
        </w:rPr>
        <w:t>(b)</w:t>
      </w:r>
      <w:r w:rsidRPr="00614295">
        <w:rPr>
          <w:rFonts w:ascii="Arial" w:hAnsi="Arial"/>
        </w:rPr>
        <w:tab/>
        <w:t xml:space="preserve">For as long as the </w:t>
      </w:r>
      <w:r w:rsidRPr="00614295">
        <w:rPr>
          <w:rFonts w:ascii="Arial" w:hAnsi="Arial"/>
          <w:b/>
        </w:rPr>
        <w:t>User</w:t>
      </w:r>
      <w:r w:rsidRPr="00614295">
        <w:rPr>
          <w:rFonts w:ascii="Arial" w:hAnsi="Arial"/>
        </w:rPr>
        <w:t xml:space="preserve"> is connected to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and the </w:t>
      </w:r>
      <w:r w:rsidRPr="00614295">
        <w:rPr>
          <w:rFonts w:ascii="Arial" w:hAnsi="Arial"/>
          <w:b/>
        </w:rPr>
        <w:t>User’s Equipment</w:t>
      </w:r>
      <w:r w:rsidRPr="00614295">
        <w:rPr>
          <w:rFonts w:ascii="Arial" w:hAnsi="Arial"/>
        </w:rPr>
        <w:t xml:space="preserve"> is </w:t>
      </w:r>
      <w:r w:rsidRPr="00614295">
        <w:rPr>
          <w:rFonts w:ascii="Arial" w:hAnsi="Arial"/>
          <w:b/>
        </w:rPr>
        <w:t>Energised</w:t>
      </w:r>
      <w:r w:rsidRPr="00614295">
        <w:rPr>
          <w:rFonts w:ascii="Arial" w:hAnsi="Arial"/>
        </w:rPr>
        <w:t xml:space="preserve"> and </w:t>
      </w:r>
      <w:r w:rsidRPr="00614295">
        <w:rPr>
          <w:rFonts w:ascii="Arial" w:hAnsi="Arial"/>
          <w:b/>
        </w:rPr>
        <w:t>Operational</w:t>
      </w:r>
      <w:r w:rsidRPr="00614295">
        <w:rPr>
          <w:rFonts w:ascii="Arial" w:hAnsi="Arial"/>
        </w:rPr>
        <w:t xml:space="preserve"> the </w:t>
      </w:r>
      <w:r w:rsidRPr="00614295">
        <w:rPr>
          <w:rFonts w:ascii="Arial" w:hAnsi="Arial"/>
          <w:b/>
        </w:rPr>
        <w:t>User</w:t>
      </w:r>
      <w:r w:rsidRPr="00614295">
        <w:rPr>
          <w:rFonts w:ascii="Arial" w:hAnsi="Arial"/>
        </w:rPr>
        <w:t xml:space="preserve"> shall ensure:</w:t>
      </w:r>
    </w:p>
    <w:p w14:paraId="1A31C002" w14:textId="77777777" w:rsidR="00FD6C6E" w:rsidRPr="00614295" w:rsidRDefault="00FD6C6E">
      <w:pPr>
        <w:pStyle w:val="subsubclauseindent"/>
        <w:ind w:hanging="567"/>
        <w:jc w:val="both"/>
        <w:rPr>
          <w:rFonts w:ascii="Arial" w:hAnsi="Arial"/>
        </w:rPr>
      </w:pPr>
      <w:r w:rsidRPr="00614295">
        <w:rPr>
          <w:rFonts w:ascii="Arial" w:hAnsi="Arial"/>
        </w:rPr>
        <w:t>(i)</w:t>
      </w:r>
      <w:r w:rsidRPr="00614295">
        <w:rPr>
          <w:rFonts w:ascii="Arial" w:hAnsi="Arial"/>
        </w:rPr>
        <w:tab/>
        <w:t xml:space="preserve">that there is an </w:t>
      </w:r>
      <w:r w:rsidRPr="00614295">
        <w:rPr>
          <w:rFonts w:ascii="Arial" w:hAnsi="Arial"/>
          <w:b/>
        </w:rPr>
        <w:t>Interconnector</w:t>
      </w:r>
      <w:r w:rsidRPr="00614295">
        <w:rPr>
          <w:rFonts w:ascii="Arial" w:hAnsi="Arial"/>
        </w:rPr>
        <w:t xml:space="preserve"> </w:t>
      </w:r>
      <w:r w:rsidRPr="00614295">
        <w:rPr>
          <w:rFonts w:ascii="Arial" w:hAnsi="Arial"/>
          <w:b/>
        </w:rPr>
        <w:t>Error Administrator</w:t>
      </w:r>
      <w:r w:rsidRPr="00614295">
        <w:rPr>
          <w:rFonts w:ascii="Arial" w:hAnsi="Arial"/>
        </w:rPr>
        <w:t xml:space="preserve"> appointed in respect of that </w:t>
      </w:r>
      <w:r w:rsidRPr="00614295">
        <w:rPr>
          <w:rFonts w:ascii="Arial" w:hAnsi="Arial"/>
          <w:b/>
        </w:rPr>
        <w:t>Interconnector</w:t>
      </w:r>
      <w:r w:rsidRPr="00614295">
        <w:rPr>
          <w:rFonts w:ascii="Arial" w:hAnsi="Arial"/>
        </w:rPr>
        <w:t>; and</w:t>
      </w:r>
    </w:p>
    <w:p w14:paraId="019FBB1C" w14:textId="77777777" w:rsidR="00FD6C6E" w:rsidRPr="00614295" w:rsidRDefault="00FD6C6E">
      <w:pPr>
        <w:pStyle w:val="subsubclauseindent"/>
        <w:ind w:hanging="567"/>
        <w:jc w:val="both"/>
        <w:rPr>
          <w:rFonts w:ascii="Arial" w:hAnsi="Arial"/>
        </w:rPr>
      </w:pPr>
      <w:r w:rsidRPr="00614295">
        <w:rPr>
          <w:rFonts w:ascii="Arial" w:hAnsi="Arial"/>
        </w:rPr>
        <w:t>(ii)</w:t>
      </w:r>
      <w:r w:rsidRPr="00614295">
        <w:rPr>
          <w:rFonts w:ascii="Arial" w:hAnsi="Arial"/>
        </w:rPr>
        <w:tab/>
        <w:t xml:space="preserve">that any party with whom it enters into an agreement for use of that </w:t>
      </w:r>
      <w:r w:rsidRPr="00614295">
        <w:rPr>
          <w:rFonts w:ascii="Arial" w:hAnsi="Arial"/>
          <w:b/>
        </w:rPr>
        <w:t>Interconnector</w:t>
      </w:r>
      <w:r w:rsidRPr="00614295">
        <w:rPr>
          <w:rFonts w:ascii="Arial" w:hAnsi="Arial"/>
        </w:rPr>
        <w:t xml:space="preserve"> is a party to the </w:t>
      </w:r>
      <w:r w:rsidRPr="00614295">
        <w:rPr>
          <w:rFonts w:ascii="Arial" w:hAnsi="Arial"/>
          <w:b/>
        </w:rPr>
        <w:t>CUSC</w:t>
      </w:r>
      <w:r w:rsidRPr="00614295">
        <w:rPr>
          <w:rFonts w:ascii="Arial" w:hAnsi="Arial"/>
        </w:rPr>
        <w:t xml:space="preserve"> and is in receipt of a </w:t>
      </w:r>
      <w:r w:rsidRPr="00614295">
        <w:rPr>
          <w:rFonts w:ascii="Arial" w:hAnsi="Arial"/>
          <w:b/>
        </w:rPr>
        <w:t>Use of</w:t>
      </w:r>
      <w:r w:rsidRPr="00614295">
        <w:rPr>
          <w:rFonts w:ascii="Arial" w:hAnsi="Arial"/>
        </w:rPr>
        <w:t xml:space="preserve"> </w:t>
      </w:r>
      <w:r w:rsidRPr="00614295">
        <w:rPr>
          <w:rFonts w:ascii="Arial" w:hAnsi="Arial"/>
          <w:b/>
        </w:rPr>
        <w:t>System Interconnector Confirmation Notice</w:t>
      </w:r>
      <w:r w:rsidRPr="00614295">
        <w:rPr>
          <w:rFonts w:ascii="Arial" w:hAnsi="Arial"/>
        </w:rPr>
        <w:t xml:space="preserve"> prior to and during its use of that </w:t>
      </w:r>
      <w:r w:rsidRPr="00614295">
        <w:rPr>
          <w:rFonts w:ascii="Arial" w:hAnsi="Arial"/>
          <w:b/>
        </w:rPr>
        <w:t>Interconnector</w:t>
      </w:r>
      <w:r w:rsidRPr="00614295">
        <w:rPr>
          <w:rFonts w:ascii="Arial" w:hAnsi="Arial"/>
        </w:rPr>
        <w:t>.</w:t>
      </w:r>
    </w:p>
    <w:p w14:paraId="67D9E55B" w14:textId="77777777" w:rsidR="00FD6C6E" w:rsidRPr="00614295" w:rsidRDefault="00FD6C6E">
      <w:pPr>
        <w:pStyle w:val="BodyText"/>
        <w:ind w:left="1418" w:hanging="1418"/>
        <w:jc w:val="both"/>
        <w:rPr>
          <w:rFonts w:ascii="Arial" w:hAnsi="Arial"/>
          <w:b/>
        </w:rPr>
      </w:pPr>
      <w:r w:rsidRPr="00614295">
        <w:rPr>
          <w:rFonts w:ascii="Arial" w:hAnsi="Arial"/>
          <w:b/>
        </w:rPr>
        <w:t>9.4</w:t>
      </w:r>
      <w:r w:rsidRPr="00614295">
        <w:rPr>
          <w:rFonts w:ascii="Arial" w:hAnsi="Arial"/>
          <w:b/>
        </w:rPr>
        <w:tab/>
        <w:t>EXPORT OF POWER FROM THE INTERCONNECTOR CONNECTION SITE</w:t>
      </w:r>
    </w:p>
    <w:p w14:paraId="2D40B924" w14:textId="77777777" w:rsidR="00FD6C6E" w:rsidRPr="00614295" w:rsidRDefault="00FD6C6E">
      <w:pPr>
        <w:ind w:left="1418" w:hanging="1418"/>
        <w:jc w:val="both"/>
        <w:rPr>
          <w:rFonts w:ascii="Arial" w:hAnsi="Arial"/>
          <w:i/>
          <w:sz w:val="24"/>
        </w:rPr>
      </w:pPr>
      <w:r w:rsidRPr="00614295">
        <w:rPr>
          <w:rFonts w:ascii="Arial" w:hAnsi="Arial"/>
          <w:sz w:val="24"/>
        </w:rPr>
        <w:tab/>
        <w:t xml:space="preserve">Subject to the other provisions of the </w:t>
      </w:r>
      <w:r w:rsidRPr="00614295">
        <w:rPr>
          <w:rFonts w:ascii="Arial" w:hAnsi="Arial"/>
          <w:b/>
          <w:sz w:val="24"/>
        </w:rPr>
        <w:t>CUSC</w:t>
      </w:r>
      <w:r w:rsidRPr="00614295">
        <w:rPr>
          <w:rFonts w:ascii="Arial" w:hAnsi="Arial"/>
          <w:sz w:val="24"/>
        </w:rPr>
        <w:t xml:space="preserve">, the relevant </w:t>
      </w:r>
      <w:r w:rsidRPr="00614295">
        <w:rPr>
          <w:rFonts w:ascii="Arial" w:hAnsi="Arial"/>
          <w:b/>
          <w:sz w:val="24"/>
        </w:rPr>
        <w:t>Bilateral Connection Agreement</w:t>
      </w:r>
      <w:r w:rsidRPr="00614295">
        <w:rPr>
          <w:rFonts w:ascii="Arial" w:hAnsi="Arial"/>
          <w:sz w:val="24"/>
        </w:rPr>
        <w:t xml:space="preserve"> and the </w:t>
      </w:r>
      <w:r w:rsidRPr="00614295">
        <w:rPr>
          <w:rFonts w:ascii="Arial" w:hAnsi="Arial"/>
          <w:b/>
          <w:sz w:val="24"/>
        </w:rPr>
        <w:t xml:space="preserve">Grid Code </w:t>
      </w:r>
      <w:r w:rsidRPr="00614295">
        <w:rPr>
          <w:rFonts w:ascii="Arial" w:hAnsi="Arial"/>
          <w:sz w:val="24"/>
        </w:rPr>
        <w:t>and any</w:t>
      </w:r>
      <w:r w:rsidRPr="00614295">
        <w:rPr>
          <w:rFonts w:ascii="Arial" w:hAnsi="Arial"/>
          <w:b/>
          <w:sz w:val="24"/>
        </w:rPr>
        <w:t xml:space="preserve"> Operating Agreement</w:t>
      </w:r>
      <w:r w:rsidRPr="00614295">
        <w:rPr>
          <w:rFonts w:ascii="Arial" w:hAnsi="Arial"/>
          <w:sz w:val="24"/>
        </w:rPr>
        <w:t xml:space="preserve">, </w:t>
      </w:r>
      <w:r w:rsidRPr="00614295">
        <w:rPr>
          <w:rFonts w:ascii="Arial" w:hAnsi="Arial"/>
          <w:b/>
          <w:bCs/>
          <w:sz w:val="24"/>
        </w:rPr>
        <w:t>The Company</w:t>
      </w:r>
      <w:r w:rsidRPr="00614295">
        <w:rPr>
          <w:rFonts w:ascii="Arial" w:hAnsi="Arial"/>
        </w:rPr>
        <w:t xml:space="preserve"> </w:t>
      </w:r>
      <w:r w:rsidRPr="00614295">
        <w:rPr>
          <w:rFonts w:ascii="Arial" w:hAnsi="Arial"/>
          <w:sz w:val="24"/>
        </w:rPr>
        <w:t xml:space="preserve">shall accept into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at the </w:t>
      </w:r>
      <w:r w:rsidRPr="00614295">
        <w:rPr>
          <w:rFonts w:ascii="Arial" w:hAnsi="Arial"/>
          <w:b/>
          <w:sz w:val="24"/>
        </w:rPr>
        <w:t>Connection Site</w:t>
      </w:r>
      <w:r w:rsidRPr="00614295">
        <w:rPr>
          <w:rFonts w:ascii="Arial" w:hAnsi="Arial"/>
          <w:sz w:val="24"/>
        </w:rPr>
        <w:t xml:space="preserve"> of an </w:t>
      </w:r>
      <w:r w:rsidRPr="00614295">
        <w:rPr>
          <w:rFonts w:ascii="Arial" w:hAnsi="Arial"/>
          <w:b/>
          <w:sz w:val="24"/>
        </w:rPr>
        <w:t>Interconnector</w:t>
      </w:r>
      <w:r w:rsidRPr="00614295">
        <w:rPr>
          <w:rFonts w:ascii="Arial" w:hAnsi="Arial"/>
          <w:sz w:val="24"/>
        </w:rPr>
        <w:t xml:space="preserve"> power up to the </w:t>
      </w:r>
      <w:r w:rsidRPr="00614295">
        <w:rPr>
          <w:rFonts w:ascii="Arial" w:hAnsi="Arial"/>
          <w:b/>
          <w:sz w:val="24"/>
        </w:rPr>
        <w:t>Transmission Entry Capacity</w:t>
      </w:r>
      <w:r w:rsidRPr="00614295">
        <w:rPr>
          <w:rFonts w:ascii="Arial" w:hAnsi="Arial"/>
          <w:sz w:val="24"/>
        </w:rPr>
        <w:t xml:space="preserve"> and (if any) </w:t>
      </w:r>
      <w:r w:rsidRPr="00614295">
        <w:rPr>
          <w:rFonts w:ascii="Arial" w:hAnsi="Arial"/>
          <w:b/>
          <w:sz w:val="24"/>
        </w:rPr>
        <w:t>STTEC</w:t>
      </w:r>
      <w:r w:rsidR="00A914E1" w:rsidRPr="00614295">
        <w:rPr>
          <w:rFonts w:ascii="Arial" w:hAnsi="Arial"/>
          <w:b/>
          <w:sz w:val="24"/>
        </w:rPr>
        <w:t xml:space="preserve"> </w:t>
      </w:r>
      <w:r w:rsidR="00A914E1" w:rsidRPr="00614295">
        <w:rPr>
          <w:rFonts w:ascii="Arial" w:hAnsi="Arial"/>
          <w:sz w:val="24"/>
        </w:rPr>
        <w:t>and\or</w:t>
      </w:r>
      <w:r w:rsidR="00A914E1" w:rsidRPr="00614295">
        <w:rPr>
          <w:rFonts w:ascii="Arial" w:hAnsi="Arial"/>
          <w:b/>
          <w:sz w:val="24"/>
        </w:rPr>
        <w:t xml:space="preserve"> LDTEC</w:t>
      </w:r>
      <w:r w:rsidRPr="00614295">
        <w:rPr>
          <w:rFonts w:ascii="Arial" w:hAnsi="Arial"/>
          <w:sz w:val="24"/>
        </w:rPr>
        <w:t xml:space="preserve"> </w:t>
      </w:r>
      <w:r w:rsidR="00A65BC0" w:rsidRPr="00614295">
        <w:rPr>
          <w:rFonts w:ascii="Arial" w:hAnsi="Arial"/>
          <w:sz w:val="24"/>
        </w:rPr>
        <w:t>and\</w:t>
      </w:r>
      <w:r w:rsidR="00300616" w:rsidRPr="00614295">
        <w:rPr>
          <w:rFonts w:ascii="Arial" w:hAnsi="Arial"/>
          <w:sz w:val="24"/>
        </w:rPr>
        <w:t xml:space="preserve">or any </w:t>
      </w:r>
      <w:r w:rsidR="00300616" w:rsidRPr="00614295">
        <w:rPr>
          <w:rFonts w:ascii="Arial" w:hAnsi="Arial"/>
          <w:b/>
          <w:sz w:val="24"/>
        </w:rPr>
        <w:t xml:space="preserve">Temporary Received TEC </w:t>
      </w:r>
      <w:r w:rsidR="00300616" w:rsidRPr="00614295">
        <w:rPr>
          <w:rFonts w:ascii="Arial" w:hAnsi="Arial"/>
          <w:sz w:val="24"/>
        </w:rPr>
        <w:t xml:space="preserve">less any </w:t>
      </w:r>
      <w:r w:rsidR="00300616" w:rsidRPr="00614295">
        <w:rPr>
          <w:rFonts w:ascii="Arial" w:hAnsi="Arial"/>
          <w:b/>
          <w:sz w:val="24"/>
        </w:rPr>
        <w:t xml:space="preserve">Temporary Donated TEC </w:t>
      </w:r>
      <w:r w:rsidRPr="00614295">
        <w:rPr>
          <w:rFonts w:ascii="Arial" w:hAnsi="Arial"/>
          <w:sz w:val="24"/>
        </w:rPr>
        <w:t xml:space="preserve">for the relevant </w:t>
      </w:r>
      <w:r w:rsidRPr="00614295">
        <w:rPr>
          <w:rFonts w:ascii="Arial" w:hAnsi="Arial"/>
          <w:b/>
          <w:sz w:val="24"/>
        </w:rPr>
        <w:t>Period</w:t>
      </w:r>
      <w:r w:rsidRPr="00614295">
        <w:rPr>
          <w:rFonts w:ascii="Arial" w:hAnsi="Arial"/>
          <w:sz w:val="24"/>
        </w:rPr>
        <w:t xml:space="preserve"> as specified in Appendix C to the relevant </w:t>
      </w:r>
      <w:r w:rsidRPr="00614295">
        <w:rPr>
          <w:rFonts w:ascii="Arial" w:hAnsi="Arial"/>
          <w:b/>
          <w:sz w:val="24"/>
        </w:rPr>
        <w:t>Bilateral Connection Agreement</w:t>
      </w:r>
      <w:r w:rsidRPr="00614295">
        <w:rPr>
          <w:rFonts w:ascii="Arial" w:hAnsi="Arial"/>
          <w:sz w:val="24"/>
        </w:rPr>
        <w:t xml:space="preserve"> except to the extent (if any) that </w:t>
      </w:r>
      <w:r w:rsidRPr="00614295">
        <w:rPr>
          <w:rFonts w:ascii="Arial" w:hAnsi="Arial"/>
          <w:b/>
          <w:bCs/>
          <w:sz w:val="24"/>
        </w:rPr>
        <w:t>The Company</w:t>
      </w:r>
      <w:r w:rsidRPr="00614295">
        <w:rPr>
          <w:rFonts w:ascii="Arial" w:hAnsi="Arial"/>
          <w:sz w:val="24"/>
        </w:rPr>
        <w:t xml:space="preserve"> is prevented from doing so by transmission constraints which could not be avoided by the exercise of </w:t>
      </w:r>
      <w:r w:rsidRPr="00614295">
        <w:rPr>
          <w:rFonts w:ascii="Arial" w:hAnsi="Arial"/>
          <w:b/>
          <w:sz w:val="24"/>
        </w:rPr>
        <w:t>Good Industry Practice</w:t>
      </w:r>
      <w:r w:rsidRPr="00614295">
        <w:rPr>
          <w:rFonts w:ascii="Arial" w:hAnsi="Arial"/>
          <w:sz w:val="24"/>
        </w:rPr>
        <w:t>.</w:t>
      </w:r>
    </w:p>
    <w:p w14:paraId="270B5A4B" w14:textId="77777777" w:rsidR="00FD6C6E" w:rsidRPr="00614295" w:rsidRDefault="00FD6C6E">
      <w:pPr>
        <w:ind w:left="993" w:hanging="993"/>
        <w:rPr>
          <w:rFonts w:ascii="Arial" w:hAnsi="Arial"/>
          <w:sz w:val="24"/>
        </w:rPr>
      </w:pPr>
    </w:p>
    <w:p w14:paraId="7993BC45" w14:textId="77777777" w:rsidR="00FD6C6E" w:rsidRPr="00614295" w:rsidRDefault="00FD6C6E">
      <w:pPr>
        <w:pStyle w:val="BodyText"/>
        <w:ind w:left="1418" w:hanging="1418"/>
        <w:jc w:val="both"/>
        <w:rPr>
          <w:rFonts w:ascii="Arial" w:hAnsi="Arial"/>
          <w:b/>
        </w:rPr>
      </w:pPr>
      <w:r w:rsidRPr="00614295">
        <w:rPr>
          <w:rFonts w:ascii="Arial" w:hAnsi="Arial"/>
          <w:b/>
        </w:rPr>
        <w:t>9.5</w:t>
      </w:r>
      <w:r w:rsidRPr="00614295">
        <w:rPr>
          <w:rFonts w:ascii="Arial" w:hAnsi="Arial"/>
          <w:b/>
        </w:rPr>
        <w:tab/>
        <w:t>IMPORT OF POWER TO THE INTERCONNECTOR CONNECTION SITE</w:t>
      </w:r>
    </w:p>
    <w:p w14:paraId="33AA98C8" w14:textId="77777777" w:rsidR="00FD6C6E" w:rsidRPr="00614295" w:rsidRDefault="00FD6C6E">
      <w:pPr>
        <w:pStyle w:val="BodyTextIndent2"/>
        <w:spacing w:line="240" w:lineRule="auto"/>
        <w:ind w:left="1418" w:hanging="1418"/>
        <w:rPr>
          <w:rFonts w:ascii="Arial" w:hAnsi="Arial"/>
          <w:sz w:val="24"/>
        </w:rPr>
      </w:pPr>
      <w:r w:rsidRPr="00614295">
        <w:rPr>
          <w:rFonts w:ascii="Arial" w:hAnsi="Arial"/>
          <w:sz w:val="24"/>
        </w:rPr>
        <w:lastRenderedPageBreak/>
        <w:tab/>
        <w:t xml:space="preserve">Subject to the other provisions of the </w:t>
      </w:r>
      <w:r w:rsidRPr="00614295">
        <w:rPr>
          <w:rFonts w:ascii="Arial" w:hAnsi="Arial"/>
          <w:b/>
          <w:sz w:val="24"/>
        </w:rPr>
        <w:t>CUSC</w:t>
      </w:r>
      <w:r w:rsidRPr="00614295">
        <w:rPr>
          <w:rFonts w:ascii="Arial" w:hAnsi="Arial"/>
          <w:sz w:val="24"/>
        </w:rPr>
        <w:t xml:space="preserve">, the relevant </w:t>
      </w:r>
      <w:r w:rsidRPr="00614295">
        <w:rPr>
          <w:rFonts w:ascii="Arial" w:hAnsi="Arial"/>
          <w:b/>
          <w:sz w:val="24"/>
        </w:rPr>
        <w:t>Bilateral Connection Agreement</w:t>
      </w:r>
      <w:r w:rsidRPr="00614295">
        <w:rPr>
          <w:rFonts w:ascii="Arial" w:hAnsi="Arial"/>
          <w:sz w:val="24"/>
        </w:rPr>
        <w:t xml:space="preserve">, the </w:t>
      </w:r>
      <w:r w:rsidRPr="00614295">
        <w:rPr>
          <w:rFonts w:ascii="Arial" w:hAnsi="Arial"/>
          <w:b/>
          <w:sz w:val="24"/>
        </w:rPr>
        <w:t xml:space="preserve">Grid Code </w:t>
      </w:r>
      <w:r w:rsidRPr="00614295">
        <w:rPr>
          <w:rFonts w:ascii="Arial" w:hAnsi="Arial"/>
          <w:sz w:val="24"/>
        </w:rPr>
        <w:t xml:space="preserve">and any </w:t>
      </w:r>
      <w:r w:rsidRPr="00614295">
        <w:rPr>
          <w:rFonts w:ascii="Arial" w:hAnsi="Arial"/>
          <w:b/>
          <w:sz w:val="24"/>
        </w:rPr>
        <w:t>Operating Agreement</w:t>
      </w:r>
      <w:r w:rsidRPr="00614295">
        <w:rPr>
          <w:rFonts w:ascii="Arial" w:hAnsi="Arial"/>
          <w:sz w:val="24"/>
        </w:rPr>
        <w:t>,</w:t>
      </w:r>
      <w:r w:rsidRPr="00614295">
        <w:rPr>
          <w:rFonts w:ascii="Arial" w:hAnsi="Arial"/>
          <w:b/>
          <w:sz w:val="24"/>
        </w:rPr>
        <w:t xml:space="preserve"> </w:t>
      </w:r>
      <w:r w:rsidRPr="00614295">
        <w:rPr>
          <w:rFonts w:ascii="Arial" w:hAnsi="Arial"/>
          <w:b/>
          <w:bCs/>
          <w:sz w:val="24"/>
        </w:rPr>
        <w:t>The Company</w:t>
      </w:r>
      <w:r w:rsidRPr="00614295">
        <w:rPr>
          <w:rFonts w:ascii="Arial" w:hAnsi="Arial"/>
          <w:sz w:val="24"/>
        </w:rPr>
        <w:t xml:space="preserve"> shall transport a supply of power to a </w:t>
      </w:r>
      <w:r w:rsidRPr="00614295">
        <w:rPr>
          <w:rFonts w:ascii="Arial" w:hAnsi="Arial"/>
          <w:b/>
          <w:sz w:val="24"/>
        </w:rPr>
        <w:t>Connection Site</w:t>
      </w:r>
      <w:r w:rsidRPr="00614295">
        <w:rPr>
          <w:rFonts w:ascii="Arial" w:hAnsi="Arial"/>
          <w:sz w:val="24"/>
        </w:rPr>
        <w:t xml:space="preserve"> of an </w:t>
      </w:r>
      <w:r w:rsidRPr="00614295">
        <w:rPr>
          <w:rFonts w:ascii="Arial" w:hAnsi="Arial"/>
          <w:b/>
          <w:sz w:val="24"/>
        </w:rPr>
        <w:t>Interconnector</w:t>
      </w:r>
      <w:r w:rsidRPr="00614295">
        <w:rPr>
          <w:rFonts w:ascii="Arial" w:hAnsi="Arial"/>
          <w:sz w:val="24"/>
        </w:rPr>
        <w:t xml:space="preserve"> through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up to the amount specified in the </w:t>
      </w:r>
      <w:r w:rsidRPr="00614295">
        <w:rPr>
          <w:rFonts w:ascii="Arial" w:hAnsi="Arial"/>
          <w:b/>
          <w:sz w:val="24"/>
        </w:rPr>
        <w:t>Bilateral Connection Agreement</w:t>
      </w:r>
      <w:r w:rsidRPr="00614295">
        <w:rPr>
          <w:rFonts w:ascii="Arial" w:hAnsi="Arial"/>
          <w:sz w:val="24"/>
        </w:rPr>
        <w:t xml:space="preserve"> except to the extent (if any) that </w:t>
      </w:r>
      <w:r w:rsidRPr="00614295">
        <w:rPr>
          <w:rFonts w:ascii="Arial" w:hAnsi="Arial"/>
          <w:b/>
          <w:bCs/>
          <w:sz w:val="24"/>
        </w:rPr>
        <w:t>The Company</w:t>
      </w:r>
      <w:r w:rsidRPr="00614295">
        <w:rPr>
          <w:rFonts w:ascii="Arial" w:hAnsi="Arial"/>
          <w:sz w:val="24"/>
        </w:rPr>
        <w:t xml:space="preserve"> is prevented from doing so by transmission constraints which could not be avoided by the exercise of </w:t>
      </w:r>
      <w:r w:rsidRPr="00614295">
        <w:rPr>
          <w:rFonts w:ascii="Arial" w:hAnsi="Arial"/>
          <w:b/>
          <w:sz w:val="24"/>
        </w:rPr>
        <w:t xml:space="preserve">Good Industry Practice </w:t>
      </w:r>
      <w:r w:rsidRPr="00614295">
        <w:rPr>
          <w:rFonts w:ascii="Arial" w:hAnsi="Arial"/>
          <w:sz w:val="24"/>
        </w:rPr>
        <w:t>by</w:t>
      </w:r>
      <w:r w:rsidRPr="00614295">
        <w:rPr>
          <w:rFonts w:ascii="Arial" w:hAnsi="Arial"/>
          <w:b/>
          <w:sz w:val="24"/>
        </w:rPr>
        <w:t xml:space="preserve"> </w:t>
      </w:r>
      <w:r w:rsidRPr="00614295">
        <w:rPr>
          <w:rFonts w:ascii="Arial" w:hAnsi="Arial"/>
          <w:b/>
          <w:bCs/>
          <w:sz w:val="24"/>
        </w:rPr>
        <w:t>The Company</w:t>
      </w:r>
      <w:r w:rsidRPr="00614295">
        <w:rPr>
          <w:rFonts w:ascii="Arial" w:hAnsi="Arial"/>
          <w:sz w:val="24"/>
        </w:rPr>
        <w:t>.</w:t>
      </w:r>
    </w:p>
    <w:p w14:paraId="32B3F1EC" w14:textId="77777777" w:rsidR="00FD6C6E" w:rsidRPr="00614295" w:rsidRDefault="00FD6C6E">
      <w:pPr>
        <w:ind w:left="1418"/>
        <w:jc w:val="both"/>
        <w:rPr>
          <w:rFonts w:ascii="Arial" w:hAnsi="Arial"/>
          <w:i/>
          <w:sz w:val="24"/>
        </w:rPr>
      </w:pPr>
    </w:p>
    <w:p w14:paraId="3C54A63A" w14:textId="77777777" w:rsidR="00FD6C6E" w:rsidRPr="00614295" w:rsidRDefault="00FD6C6E">
      <w:pPr>
        <w:pStyle w:val="BodyTextIndent2"/>
        <w:spacing w:line="240" w:lineRule="auto"/>
        <w:jc w:val="left"/>
        <w:rPr>
          <w:rFonts w:ascii="Arial" w:hAnsi="Arial"/>
          <w:sz w:val="24"/>
        </w:rPr>
      </w:pPr>
    </w:p>
    <w:p w14:paraId="1679E174" w14:textId="77777777" w:rsidR="00FD6C6E" w:rsidRPr="00614295" w:rsidRDefault="00FD6C6E">
      <w:pPr>
        <w:pStyle w:val="BodyTextIndent2"/>
        <w:numPr>
          <w:ilvl w:val="1"/>
          <w:numId w:val="2"/>
        </w:numPr>
        <w:spacing w:line="240" w:lineRule="auto"/>
        <w:rPr>
          <w:rFonts w:ascii="Arial" w:hAnsi="Arial"/>
          <w:sz w:val="24"/>
        </w:rPr>
      </w:pPr>
      <w:r w:rsidRPr="00614295">
        <w:rPr>
          <w:rFonts w:ascii="Arial" w:hAnsi="Arial"/>
          <w:sz w:val="24"/>
        </w:rPr>
        <w:t xml:space="preserve">The </w:t>
      </w:r>
      <w:r w:rsidRPr="00614295">
        <w:rPr>
          <w:rFonts w:ascii="Arial" w:hAnsi="Arial"/>
          <w:b/>
          <w:sz w:val="24"/>
        </w:rPr>
        <w:t>User</w:t>
      </w:r>
      <w:r w:rsidRPr="00614295">
        <w:rPr>
          <w:rFonts w:ascii="Arial" w:hAnsi="Arial"/>
          <w:sz w:val="24"/>
        </w:rPr>
        <w:t xml:space="preserve"> shall not permit the transfer of any amount of electricity onto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in excess of the </w:t>
      </w:r>
      <w:r w:rsidRPr="00614295">
        <w:rPr>
          <w:rFonts w:ascii="Arial" w:hAnsi="Arial"/>
          <w:b/>
          <w:sz w:val="24"/>
        </w:rPr>
        <w:t>Transmission Entry Capacity</w:t>
      </w:r>
      <w:r w:rsidRPr="00614295">
        <w:rPr>
          <w:rFonts w:ascii="Arial" w:hAnsi="Arial"/>
          <w:sz w:val="24"/>
        </w:rPr>
        <w:t xml:space="preserve"> and (if any) </w:t>
      </w:r>
      <w:r w:rsidRPr="00614295">
        <w:rPr>
          <w:rFonts w:ascii="Arial" w:hAnsi="Arial"/>
          <w:b/>
          <w:sz w:val="24"/>
        </w:rPr>
        <w:t>STTEC</w:t>
      </w:r>
      <w:r w:rsidRPr="00614295">
        <w:rPr>
          <w:rFonts w:ascii="Arial" w:hAnsi="Arial"/>
          <w:sz w:val="24"/>
        </w:rPr>
        <w:t xml:space="preserve"> </w:t>
      </w:r>
      <w:r w:rsidR="00A914E1" w:rsidRPr="00614295">
        <w:rPr>
          <w:rFonts w:ascii="Arial" w:hAnsi="Arial"/>
          <w:sz w:val="24"/>
        </w:rPr>
        <w:t xml:space="preserve">and\or </w:t>
      </w:r>
      <w:r w:rsidR="00A914E1" w:rsidRPr="00614295">
        <w:rPr>
          <w:rFonts w:ascii="Arial" w:hAnsi="Arial"/>
          <w:b/>
          <w:sz w:val="24"/>
        </w:rPr>
        <w:t>LDTEC</w:t>
      </w:r>
      <w:r w:rsidR="00A914E1" w:rsidRPr="00614295">
        <w:rPr>
          <w:rFonts w:ascii="Arial" w:hAnsi="Arial"/>
          <w:sz w:val="24"/>
        </w:rPr>
        <w:t xml:space="preserve"> </w:t>
      </w:r>
      <w:r w:rsidR="00A65BC0" w:rsidRPr="00614295">
        <w:rPr>
          <w:rFonts w:ascii="Arial" w:hAnsi="Arial"/>
          <w:sz w:val="24"/>
        </w:rPr>
        <w:t>and\</w:t>
      </w:r>
      <w:r w:rsidR="00300616" w:rsidRPr="00614295">
        <w:rPr>
          <w:rFonts w:ascii="Arial" w:hAnsi="Arial"/>
          <w:sz w:val="24"/>
        </w:rPr>
        <w:t xml:space="preserve">or any </w:t>
      </w:r>
      <w:r w:rsidR="00300616" w:rsidRPr="00614295">
        <w:rPr>
          <w:rFonts w:ascii="Arial" w:hAnsi="Arial"/>
          <w:b/>
          <w:sz w:val="24"/>
        </w:rPr>
        <w:t xml:space="preserve">Temporary Received TEC </w:t>
      </w:r>
      <w:r w:rsidR="00300616" w:rsidRPr="00614295">
        <w:rPr>
          <w:rFonts w:ascii="Arial" w:hAnsi="Arial"/>
          <w:sz w:val="24"/>
        </w:rPr>
        <w:t xml:space="preserve">less any </w:t>
      </w:r>
      <w:r w:rsidR="00300616" w:rsidRPr="00614295">
        <w:rPr>
          <w:rFonts w:ascii="Arial" w:hAnsi="Arial"/>
          <w:b/>
          <w:sz w:val="24"/>
        </w:rPr>
        <w:t xml:space="preserve">Temporary Donated TEC </w:t>
      </w:r>
      <w:r w:rsidRPr="00614295">
        <w:rPr>
          <w:rFonts w:ascii="Arial" w:hAnsi="Arial"/>
          <w:sz w:val="24"/>
        </w:rPr>
        <w:t xml:space="preserve">for the relevant </w:t>
      </w:r>
      <w:r w:rsidRPr="00614295">
        <w:rPr>
          <w:rFonts w:ascii="Arial" w:hAnsi="Arial"/>
          <w:b/>
          <w:sz w:val="24"/>
        </w:rPr>
        <w:t>Period</w:t>
      </w:r>
      <w:r w:rsidRPr="00614295">
        <w:rPr>
          <w:rFonts w:ascii="Arial" w:hAnsi="Arial"/>
          <w:sz w:val="24"/>
        </w:rPr>
        <w:t xml:space="preserve"> specified in Appendix C to the relevant </w:t>
      </w:r>
      <w:r w:rsidRPr="00614295">
        <w:rPr>
          <w:rFonts w:ascii="Arial" w:hAnsi="Arial"/>
          <w:b/>
          <w:sz w:val="24"/>
        </w:rPr>
        <w:t>Bilateral Connection Agreement</w:t>
      </w:r>
      <w:r w:rsidRPr="00614295">
        <w:rPr>
          <w:rFonts w:ascii="Arial" w:hAnsi="Arial"/>
          <w:sz w:val="24"/>
        </w:rPr>
        <w:t xml:space="preserve"> or permit the taking of any amounts of electricity off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in excess of the value as specified in Appendix C to the relevant </w:t>
      </w:r>
      <w:r w:rsidRPr="00614295">
        <w:rPr>
          <w:rFonts w:ascii="Arial" w:hAnsi="Arial"/>
          <w:b/>
          <w:sz w:val="24"/>
        </w:rPr>
        <w:t>Bilateral Connection Agreement</w:t>
      </w:r>
      <w:r w:rsidRPr="00614295">
        <w:rPr>
          <w:rFonts w:ascii="Arial" w:hAnsi="Arial"/>
          <w:sz w:val="24"/>
        </w:rPr>
        <w:t xml:space="preserve"> save as expressly permitted or instructed pursuant to an </w:t>
      </w:r>
      <w:r w:rsidRPr="00614295">
        <w:rPr>
          <w:rFonts w:ascii="Arial" w:hAnsi="Arial"/>
          <w:b/>
          <w:sz w:val="24"/>
        </w:rPr>
        <w:t>Emergency Instruction</w:t>
      </w:r>
      <w:r w:rsidRPr="00614295">
        <w:rPr>
          <w:rFonts w:ascii="Arial" w:hAnsi="Arial"/>
          <w:sz w:val="24"/>
        </w:rPr>
        <w:t xml:space="preserve"> under the </w:t>
      </w:r>
      <w:r w:rsidRPr="00614295">
        <w:rPr>
          <w:rFonts w:ascii="Arial" w:hAnsi="Arial"/>
          <w:b/>
          <w:sz w:val="24"/>
        </w:rPr>
        <w:t>Grid Code</w:t>
      </w:r>
      <w:r w:rsidRPr="00614295">
        <w:rPr>
          <w:rFonts w:ascii="Arial" w:hAnsi="Arial"/>
          <w:sz w:val="24"/>
        </w:rPr>
        <w:t xml:space="preserve"> or save as expressly permitted pursuant to any </w:t>
      </w:r>
      <w:r w:rsidRPr="00614295">
        <w:rPr>
          <w:rFonts w:ascii="Arial" w:hAnsi="Arial"/>
          <w:b/>
          <w:sz w:val="24"/>
        </w:rPr>
        <w:t>Operating Agreement</w:t>
      </w:r>
      <w:r w:rsidRPr="00614295">
        <w:rPr>
          <w:rFonts w:ascii="Arial" w:hAnsi="Arial"/>
          <w:sz w:val="24"/>
        </w:rPr>
        <w:t xml:space="preserve"> or the </w:t>
      </w:r>
      <w:r w:rsidRPr="00614295">
        <w:rPr>
          <w:rFonts w:ascii="Arial" w:hAnsi="Arial"/>
          <w:b/>
          <w:sz w:val="24"/>
        </w:rPr>
        <w:t>Fuel Security Code</w:t>
      </w:r>
      <w:r w:rsidRPr="00614295">
        <w:rPr>
          <w:rFonts w:ascii="Arial" w:hAnsi="Arial"/>
          <w:sz w:val="24"/>
        </w:rPr>
        <w:t xml:space="preserve"> or as may be necessary or expedient in accordance with </w:t>
      </w:r>
      <w:r w:rsidRPr="00614295">
        <w:rPr>
          <w:rFonts w:ascii="Arial" w:hAnsi="Arial"/>
          <w:b/>
          <w:sz w:val="24"/>
        </w:rPr>
        <w:t>Good Industry Practice</w:t>
      </w:r>
      <w:r w:rsidRPr="00614295">
        <w:rPr>
          <w:rFonts w:ascii="Arial" w:hAnsi="Arial"/>
          <w:sz w:val="24"/>
        </w:rPr>
        <w:t>.</w:t>
      </w:r>
    </w:p>
    <w:p w14:paraId="5CCAE592" w14:textId="77777777" w:rsidR="00FD6C6E" w:rsidRPr="00614295" w:rsidRDefault="00FD6C6E">
      <w:pPr>
        <w:pStyle w:val="BodyTextIndent2"/>
        <w:spacing w:line="240" w:lineRule="auto"/>
        <w:ind w:left="0" w:firstLine="0"/>
        <w:rPr>
          <w:rFonts w:ascii="Arial" w:hAnsi="Arial"/>
          <w:sz w:val="24"/>
        </w:rPr>
      </w:pPr>
    </w:p>
    <w:p w14:paraId="6ED60859" w14:textId="77777777" w:rsidR="00FD6C6E" w:rsidRPr="00614295" w:rsidRDefault="00FD6C6E">
      <w:pPr>
        <w:pStyle w:val="BodyTextIndent2"/>
        <w:spacing w:line="240" w:lineRule="auto"/>
        <w:ind w:left="0" w:firstLine="720"/>
        <w:rPr>
          <w:rFonts w:ascii="Arial" w:hAnsi="Arial"/>
          <w:b/>
          <w:sz w:val="24"/>
        </w:rPr>
      </w:pPr>
      <w:r w:rsidRPr="00614295">
        <w:rPr>
          <w:rFonts w:ascii="Arial" w:hAnsi="Arial"/>
          <w:b/>
          <w:sz w:val="24"/>
        </w:rPr>
        <w:t>9.6A</w:t>
      </w:r>
      <w:r w:rsidRPr="00614295">
        <w:rPr>
          <w:rFonts w:ascii="Arial" w:hAnsi="Arial"/>
          <w:b/>
          <w:sz w:val="24"/>
        </w:rPr>
        <w:tab/>
        <w:t>Connection Entry Capacity</w:t>
      </w:r>
    </w:p>
    <w:p w14:paraId="240B3745" w14:textId="77777777" w:rsidR="00FD6C6E" w:rsidRPr="00614295" w:rsidRDefault="00FD6C6E">
      <w:pPr>
        <w:ind w:left="993" w:hanging="993"/>
        <w:jc w:val="both"/>
        <w:rPr>
          <w:rFonts w:ascii="Arial" w:hAnsi="Arial"/>
          <w:sz w:val="24"/>
        </w:rPr>
      </w:pPr>
    </w:p>
    <w:p w14:paraId="5D540C22" w14:textId="77777777" w:rsidR="00FD6C6E" w:rsidRPr="00614295" w:rsidRDefault="00FD6C6E">
      <w:pPr>
        <w:ind w:left="1418" w:firstLine="22"/>
        <w:jc w:val="both"/>
        <w:rPr>
          <w:rFonts w:ascii="Arial" w:hAnsi="Arial"/>
          <w:sz w:val="24"/>
        </w:rPr>
      </w:pPr>
      <w:r w:rsidRPr="00614295">
        <w:rPr>
          <w:rFonts w:ascii="Arial" w:hAnsi="Arial"/>
          <w:sz w:val="24"/>
        </w:rPr>
        <w:t xml:space="preserve">With respect to a particular connection to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each </w:t>
      </w:r>
      <w:r w:rsidRPr="00614295">
        <w:rPr>
          <w:rFonts w:ascii="Arial" w:hAnsi="Arial"/>
          <w:b/>
          <w:sz w:val="24"/>
        </w:rPr>
        <w:t>User</w:t>
      </w:r>
      <w:r w:rsidRPr="00614295">
        <w:rPr>
          <w:rFonts w:ascii="Arial" w:hAnsi="Arial"/>
          <w:sz w:val="24"/>
        </w:rPr>
        <w:t xml:space="preserve">, as between </w:t>
      </w:r>
      <w:r w:rsidRPr="00614295">
        <w:rPr>
          <w:rFonts w:ascii="Arial" w:hAnsi="Arial"/>
          <w:b/>
          <w:bCs/>
          <w:sz w:val="24"/>
        </w:rPr>
        <w:t>The Company</w:t>
      </w:r>
      <w:r w:rsidRPr="00614295">
        <w:rPr>
          <w:rFonts w:ascii="Arial" w:hAnsi="Arial"/>
          <w:sz w:val="24"/>
        </w:rPr>
        <w:t xml:space="preserve"> and that </w:t>
      </w:r>
      <w:r w:rsidRPr="00614295">
        <w:rPr>
          <w:rFonts w:ascii="Arial" w:hAnsi="Arial"/>
          <w:b/>
          <w:sz w:val="24"/>
        </w:rPr>
        <w:t>User</w:t>
      </w:r>
      <w:r w:rsidRPr="00614295">
        <w:rPr>
          <w:rFonts w:ascii="Arial" w:hAnsi="Arial"/>
          <w:sz w:val="24"/>
        </w:rPr>
        <w:t xml:space="preserve">, shall not operate its </w:t>
      </w:r>
      <w:r w:rsidRPr="00614295">
        <w:rPr>
          <w:rFonts w:ascii="Arial" w:hAnsi="Arial"/>
          <w:b/>
          <w:sz w:val="24"/>
        </w:rPr>
        <w:t>User’s Equipment</w:t>
      </w:r>
      <w:r w:rsidRPr="00614295">
        <w:rPr>
          <w:rFonts w:ascii="Arial" w:hAnsi="Arial"/>
          <w:sz w:val="24"/>
        </w:rPr>
        <w:t xml:space="preserve"> such that any of it exceeds the </w:t>
      </w:r>
      <w:r w:rsidRPr="00614295">
        <w:rPr>
          <w:rFonts w:ascii="Arial" w:hAnsi="Arial"/>
          <w:b/>
          <w:sz w:val="24"/>
        </w:rPr>
        <w:t>Connection Entry Capacity</w:t>
      </w:r>
      <w:r w:rsidRPr="00614295">
        <w:rPr>
          <w:rFonts w:ascii="Arial" w:hAnsi="Arial"/>
          <w:sz w:val="24"/>
        </w:rPr>
        <w:t xml:space="preserve"> specified for each </w:t>
      </w:r>
      <w:r w:rsidRPr="00614295">
        <w:rPr>
          <w:rFonts w:ascii="Arial" w:hAnsi="Arial"/>
          <w:b/>
          <w:sz w:val="24"/>
        </w:rPr>
        <w:t>Generating Unit</w:t>
      </w:r>
      <w:r w:rsidRPr="00614295">
        <w:rPr>
          <w:rFonts w:ascii="Arial" w:hAnsi="Arial"/>
          <w:sz w:val="24"/>
        </w:rPr>
        <w:t xml:space="preserve"> or the </w:t>
      </w:r>
      <w:r w:rsidRPr="00614295">
        <w:rPr>
          <w:rFonts w:ascii="Arial" w:hAnsi="Arial"/>
          <w:b/>
          <w:sz w:val="24"/>
        </w:rPr>
        <w:t>Connection Entry Capacity</w:t>
      </w:r>
      <w:r w:rsidRPr="00614295">
        <w:rPr>
          <w:rFonts w:ascii="Arial" w:hAnsi="Arial"/>
          <w:sz w:val="24"/>
        </w:rPr>
        <w:t xml:space="preserve"> to the </w:t>
      </w:r>
      <w:r w:rsidRPr="00614295">
        <w:rPr>
          <w:rFonts w:ascii="Arial" w:hAnsi="Arial"/>
          <w:b/>
          <w:sz w:val="24"/>
        </w:rPr>
        <w:t>Connection Site</w:t>
      </w:r>
      <w:r w:rsidRPr="00614295">
        <w:rPr>
          <w:rFonts w:ascii="Arial" w:hAnsi="Arial"/>
          <w:sz w:val="24"/>
        </w:rPr>
        <w:t xml:space="preserve"> such figures being set out in Appendix C to the relevant </w:t>
      </w:r>
      <w:r w:rsidRPr="00614295">
        <w:rPr>
          <w:rFonts w:ascii="Arial" w:hAnsi="Arial"/>
          <w:b/>
          <w:sz w:val="24"/>
        </w:rPr>
        <w:t>Bilateral Connection Agreement</w:t>
      </w:r>
      <w:r w:rsidRPr="00614295">
        <w:rPr>
          <w:rFonts w:ascii="Arial" w:hAnsi="Arial"/>
          <w:sz w:val="24"/>
        </w:rPr>
        <w:t xml:space="preserve"> save as expressly permitted pursuant to an </w:t>
      </w:r>
      <w:r w:rsidRPr="00614295">
        <w:rPr>
          <w:rFonts w:ascii="Arial" w:hAnsi="Arial"/>
          <w:b/>
          <w:sz w:val="24"/>
        </w:rPr>
        <w:t>Emergency Instruction</w:t>
      </w:r>
      <w:r w:rsidRPr="00614295">
        <w:rPr>
          <w:rFonts w:ascii="Arial" w:hAnsi="Arial"/>
          <w:sz w:val="24"/>
        </w:rPr>
        <w:t xml:space="preserve"> under the </w:t>
      </w:r>
      <w:r w:rsidRPr="00614295">
        <w:rPr>
          <w:rFonts w:ascii="Arial" w:hAnsi="Arial"/>
          <w:b/>
          <w:sz w:val="24"/>
        </w:rPr>
        <w:t>Grid Code</w:t>
      </w:r>
      <w:r w:rsidRPr="00614295">
        <w:rPr>
          <w:rFonts w:ascii="Arial" w:hAnsi="Arial"/>
          <w:sz w:val="24"/>
        </w:rPr>
        <w:t xml:space="preserve"> or save as expressly permitted pursuant to any </w:t>
      </w:r>
      <w:r w:rsidRPr="00614295">
        <w:rPr>
          <w:rFonts w:ascii="Arial" w:hAnsi="Arial"/>
          <w:b/>
          <w:sz w:val="24"/>
        </w:rPr>
        <w:t>Operating Agreement</w:t>
      </w:r>
      <w:r w:rsidRPr="00614295">
        <w:rPr>
          <w:rFonts w:ascii="Arial" w:hAnsi="Arial"/>
          <w:sz w:val="24"/>
        </w:rPr>
        <w:t xml:space="preserve"> or the </w:t>
      </w:r>
      <w:r w:rsidRPr="00614295">
        <w:rPr>
          <w:rFonts w:ascii="Arial" w:hAnsi="Arial"/>
          <w:b/>
          <w:sz w:val="24"/>
        </w:rPr>
        <w:t>Fuel Security Code</w:t>
      </w:r>
      <w:r w:rsidRPr="00614295">
        <w:rPr>
          <w:rFonts w:ascii="Arial" w:hAnsi="Arial"/>
          <w:sz w:val="24"/>
        </w:rPr>
        <w:t xml:space="preserve"> or as may be necessary or expedient in accordance with </w:t>
      </w:r>
      <w:r w:rsidRPr="00614295">
        <w:rPr>
          <w:rFonts w:ascii="Arial" w:hAnsi="Arial"/>
          <w:b/>
          <w:sz w:val="24"/>
        </w:rPr>
        <w:t>Good Industry Practice</w:t>
      </w:r>
      <w:r w:rsidRPr="00614295">
        <w:rPr>
          <w:rFonts w:ascii="Arial" w:hAnsi="Arial"/>
          <w:sz w:val="24"/>
        </w:rPr>
        <w:t>.</w:t>
      </w:r>
    </w:p>
    <w:p w14:paraId="7C626BC9" w14:textId="77777777" w:rsidR="00FD6C6E" w:rsidRPr="00614295" w:rsidRDefault="00FD6C6E">
      <w:pPr>
        <w:ind w:left="993" w:hanging="993"/>
        <w:jc w:val="both"/>
        <w:rPr>
          <w:rFonts w:ascii="Arial" w:hAnsi="Arial"/>
          <w:sz w:val="24"/>
        </w:rPr>
      </w:pPr>
    </w:p>
    <w:p w14:paraId="66CDEC63" w14:textId="77777777" w:rsidR="00FD6C6E" w:rsidRPr="00614295" w:rsidRDefault="00FD6C6E">
      <w:pPr>
        <w:ind w:left="1418" w:hanging="1418"/>
        <w:jc w:val="both"/>
        <w:rPr>
          <w:rFonts w:ascii="Arial" w:hAnsi="Arial"/>
          <w:b/>
          <w:sz w:val="24"/>
        </w:rPr>
      </w:pPr>
      <w:r w:rsidRPr="00614295">
        <w:rPr>
          <w:rFonts w:ascii="Arial" w:hAnsi="Arial"/>
          <w:b/>
          <w:sz w:val="24"/>
        </w:rPr>
        <w:t>9.7</w:t>
      </w:r>
      <w:r w:rsidRPr="00614295">
        <w:rPr>
          <w:rFonts w:ascii="Arial" w:hAnsi="Arial"/>
          <w:b/>
          <w:sz w:val="24"/>
        </w:rPr>
        <w:tab/>
        <w:t>MAINTENANCE OF TRANSMISSION CONNECTION ASSETS</w:t>
      </w:r>
    </w:p>
    <w:p w14:paraId="04F2813D" w14:textId="77777777" w:rsidR="00FD6C6E" w:rsidRPr="00614295" w:rsidRDefault="00FD6C6E">
      <w:pPr>
        <w:ind w:left="993" w:hanging="993"/>
        <w:jc w:val="both"/>
        <w:rPr>
          <w:rFonts w:ascii="Arial" w:hAnsi="Arial"/>
          <w:b/>
          <w:sz w:val="24"/>
        </w:rPr>
      </w:pPr>
    </w:p>
    <w:p w14:paraId="6654AA85" w14:textId="77777777" w:rsidR="00FD6C6E" w:rsidRPr="00614295" w:rsidRDefault="00FD6C6E">
      <w:pPr>
        <w:pStyle w:val="BodyText2"/>
        <w:spacing w:line="240" w:lineRule="auto"/>
        <w:ind w:left="1418" w:hanging="1418"/>
        <w:rPr>
          <w:rFonts w:ascii="Arial" w:hAnsi="Arial"/>
          <w:sz w:val="24"/>
        </w:rPr>
      </w:pPr>
      <w:r w:rsidRPr="00614295">
        <w:rPr>
          <w:rFonts w:ascii="Arial" w:hAnsi="Arial"/>
          <w:sz w:val="24"/>
        </w:rPr>
        <w:tab/>
        <w:t xml:space="preserve">Subject to the other provisions of the </w:t>
      </w:r>
      <w:r w:rsidRPr="00614295">
        <w:rPr>
          <w:rFonts w:ascii="Arial" w:hAnsi="Arial"/>
          <w:b/>
          <w:sz w:val="24"/>
        </w:rPr>
        <w:t>CUSC</w:t>
      </w:r>
      <w:r w:rsidRPr="00614295">
        <w:rPr>
          <w:rFonts w:ascii="Arial" w:hAnsi="Arial"/>
          <w:sz w:val="24"/>
        </w:rPr>
        <w:t xml:space="preserve">, the relevant </w:t>
      </w:r>
      <w:r w:rsidRPr="00614295">
        <w:rPr>
          <w:rFonts w:ascii="Arial" w:hAnsi="Arial"/>
          <w:b/>
          <w:sz w:val="24"/>
        </w:rPr>
        <w:t>Bilateral Connection Agreement,</w:t>
      </w:r>
      <w:r w:rsidRPr="00614295">
        <w:rPr>
          <w:rFonts w:ascii="Arial" w:hAnsi="Arial"/>
          <w:sz w:val="24"/>
        </w:rPr>
        <w:t xml:space="preserve"> the </w:t>
      </w:r>
      <w:r w:rsidRPr="00614295">
        <w:rPr>
          <w:rFonts w:ascii="Arial" w:hAnsi="Arial"/>
          <w:b/>
          <w:sz w:val="24"/>
        </w:rPr>
        <w:t xml:space="preserve">Grid Code </w:t>
      </w:r>
      <w:r w:rsidRPr="00614295">
        <w:rPr>
          <w:rFonts w:ascii="Arial" w:hAnsi="Arial"/>
          <w:sz w:val="24"/>
        </w:rPr>
        <w:t>and any</w:t>
      </w:r>
      <w:r w:rsidRPr="00614295">
        <w:rPr>
          <w:rFonts w:ascii="Arial" w:hAnsi="Arial"/>
          <w:b/>
          <w:sz w:val="24"/>
        </w:rPr>
        <w:t xml:space="preserve"> Operating Agreement, </w:t>
      </w:r>
      <w:r w:rsidRPr="00614295">
        <w:rPr>
          <w:rFonts w:ascii="Arial" w:hAnsi="Arial"/>
          <w:b/>
          <w:bCs/>
          <w:sz w:val="24"/>
        </w:rPr>
        <w:t>The Company</w:t>
      </w:r>
      <w:r w:rsidRPr="00614295">
        <w:rPr>
          <w:rFonts w:ascii="Arial" w:hAnsi="Arial"/>
          <w:sz w:val="24"/>
        </w:rPr>
        <w:t xml:space="preserve"> shall use all reasonable endeavours to maintain the </w:t>
      </w:r>
      <w:r w:rsidRPr="00614295">
        <w:rPr>
          <w:rFonts w:ascii="Arial" w:hAnsi="Arial"/>
          <w:b/>
          <w:sz w:val="24"/>
        </w:rPr>
        <w:t>Transmission Connection Assets</w:t>
      </w:r>
      <w:r w:rsidRPr="00614295">
        <w:rPr>
          <w:rFonts w:ascii="Arial" w:hAnsi="Arial"/>
          <w:sz w:val="24"/>
        </w:rPr>
        <w:t xml:space="preserve"> at each </w:t>
      </w:r>
      <w:r w:rsidRPr="00614295">
        <w:rPr>
          <w:rFonts w:ascii="Arial" w:hAnsi="Arial"/>
          <w:b/>
          <w:sz w:val="24"/>
        </w:rPr>
        <w:t>Connection Site</w:t>
      </w:r>
      <w:r w:rsidRPr="00614295">
        <w:rPr>
          <w:rFonts w:ascii="Arial" w:hAnsi="Arial"/>
          <w:sz w:val="24"/>
        </w:rPr>
        <w:t xml:space="preserve"> of an </w:t>
      </w:r>
      <w:r w:rsidRPr="00614295">
        <w:rPr>
          <w:rFonts w:ascii="Arial" w:hAnsi="Arial"/>
          <w:b/>
          <w:sz w:val="24"/>
        </w:rPr>
        <w:t>Interconnector</w:t>
      </w:r>
      <w:r w:rsidRPr="00614295">
        <w:rPr>
          <w:rFonts w:ascii="Arial" w:hAnsi="Arial"/>
          <w:sz w:val="24"/>
        </w:rPr>
        <w:t xml:space="preserve"> in the condition necessary to render the same fit for the purpose of passing power up to the </w:t>
      </w:r>
      <w:r w:rsidRPr="00614295">
        <w:rPr>
          <w:rFonts w:ascii="Arial" w:hAnsi="Arial"/>
          <w:b/>
          <w:sz w:val="24"/>
        </w:rPr>
        <w:t>Connection Entry Capacity</w:t>
      </w:r>
      <w:r w:rsidRPr="00614295">
        <w:rPr>
          <w:rFonts w:ascii="Arial" w:hAnsi="Arial"/>
          <w:sz w:val="24"/>
        </w:rPr>
        <w:t xml:space="preserve"> specified in Appendix C to the </w:t>
      </w:r>
      <w:r w:rsidRPr="00614295">
        <w:rPr>
          <w:rFonts w:ascii="Arial" w:hAnsi="Arial"/>
          <w:b/>
          <w:sz w:val="24"/>
        </w:rPr>
        <w:t>Bilateral Connection Agreement</w:t>
      </w:r>
      <w:r w:rsidRPr="00614295">
        <w:rPr>
          <w:rFonts w:ascii="Arial" w:hAnsi="Arial"/>
          <w:sz w:val="24"/>
        </w:rPr>
        <w:t xml:space="preserve"> as appropriate between the </w:t>
      </w:r>
      <w:r w:rsidRPr="00614295">
        <w:rPr>
          <w:rFonts w:ascii="Arial" w:hAnsi="Arial"/>
          <w:b/>
          <w:sz w:val="24"/>
        </w:rPr>
        <w:lastRenderedPageBreak/>
        <w:t>User’s Equipment</w:t>
      </w:r>
      <w:r w:rsidRPr="00614295">
        <w:rPr>
          <w:rFonts w:ascii="Arial" w:hAnsi="Arial"/>
          <w:sz w:val="24"/>
        </w:rPr>
        <w:t xml:space="preserve"> and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w:t>
      </w:r>
    </w:p>
    <w:p w14:paraId="591E9458" w14:textId="77777777" w:rsidR="00FD6C6E" w:rsidRPr="00614295" w:rsidRDefault="00FD6C6E">
      <w:pPr>
        <w:ind w:left="993" w:hanging="993"/>
        <w:rPr>
          <w:rFonts w:ascii="Arial" w:hAnsi="Arial"/>
          <w:sz w:val="24"/>
        </w:rPr>
      </w:pPr>
    </w:p>
    <w:p w14:paraId="052DE09E" w14:textId="77777777" w:rsidR="00FD6C6E" w:rsidRPr="00614295" w:rsidRDefault="00FD6C6E">
      <w:pPr>
        <w:pStyle w:val="BodyText"/>
        <w:ind w:left="1418" w:hanging="1418"/>
        <w:rPr>
          <w:rFonts w:ascii="Arial" w:hAnsi="Arial"/>
          <w:b/>
        </w:rPr>
      </w:pPr>
      <w:r w:rsidRPr="00614295">
        <w:rPr>
          <w:rFonts w:ascii="Arial" w:hAnsi="Arial"/>
          <w:b/>
        </w:rPr>
        <w:t>9.8</w:t>
      </w:r>
      <w:r w:rsidRPr="00614295">
        <w:rPr>
          <w:rFonts w:ascii="Arial" w:hAnsi="Arial"/>
          <w:b/>
        </w:rPr>
        <w:tab/>
        <w:t>OUTAGES</w:t>
      </w:r>
    </w:p>
    <w:p w14:paraId="4C0ECF69" w14:textId="77777777" w:rsidR="00FD6C6E" w:rsidRPr="00614295" w:rsidRDefault="00FD6C6E">
      <w:pPr>
        <w:pStyle w:val="BodyText2"/>
        <w:spacing w:line="240" w:lineRule="auto"/>
        <w:ind w:left="1418" w:hanging="1418"/>
        <w:rPr>
          <w:rFonts w:ascii="Arial" w:hAnsi="Arial"/>
          <w:sz w:val="24"/>
        </w:rPr>
      </w:pPr>
      <w:r w:rsidRPr="00614295">
        <w:rPr>
          <w:rFonts w:ascii="Arial" w:hAnsi="Arial"/>
          <w:sz w:val="24"/>
        </w:rPr>
        <w:tab/>
        <w:t xml:space="preserve">Subject to the provisions of the </w:t>
      </w:r>
      <w:r w:rsidRPr="00614295">
        <w:rPr>
          <w:rFonts w:ascii="Arial" w:hAnsi="Arial"/>
          <w:b/>
          <w:sz w:val="24"/>
        </w:rPr>
        <w:t xml:space="preserve">Grid Code </w:t>
      </w:r>
      <w:r w:rsidRPr="00614295">
        <w:rPr>
          <w:rFonts w:ascii="Arial" w:hAnsi="Arial"/>
          <w:sz w:val="24"/>
        </w:rPr>
        <w:t>and any</w:t>
      </w:r>
      <w:r w:rsidRPr="00614295">
        <w:rPr>
          <w:rFonts w:ascii="Arial" w:hAnsi="Arial"/>
          <w:b/>
          <w:sz w:val="24"/>
        </w:rPr>
        <w:t xml:space="preserve"> Operating Agreement</w:t>
      </w:r>
      <w:r w:rsidRPr="00614295">
        <w:rPr>
          <w:rFonts w:ascii="Arial" w:hAnsi="Arial"/>
          <w:sz w:val="24"/>
        </w:rPr>
        <w:t>,</w:t>
      </w:r>
      <w:r w:rsidRPr="00614295">
        <w:rPr>
          <w:rFonts w:ascii="Arial" w:hAnsi="Arial"/>
          <w:b/>
          <w:sz w:val="24"/>
        </w:rPr>
        <w:t xml:space="preserve"> </w:t>
      </w:r>
      <w:r w:rsidRPr="00614295">
        <w:rPr>
          <w:rFonts w:ascii="Arial" w:hAnsi="Arial"/>
          <w:b/>
          <w:bCs/>
          <w:sz w:val="24"/>
        </w:rPr>
        <w:t>The Company</w:t>
      </w:r>
      <w:r w:rsidRPr="00614295">
        <w:rPr>
          <w:rFonts w:ascii="Arial" w:hAnsi="Arial"/>
          <w:sz w:val="24"/>
        </w:rPr>
        <w:t xml:space="preserve"> and the </w:t>
      </w:r>
      <w:r w:rsidRPr="00614295">
        <w:rPr>
          <w:rFonts w:ascii="Arial" w:hAnsi="Arial"/>
          <w:b/>
          <w:sz w:val="24"/>
        </w:rPr>
        <w:t>User</w:t>
      </w:r>
      <w:r w:rsidRPr="00614295">
        <w:rPr>
          <w:rFonts w:ascii="Arial" w:hAnsi="Arial"/>
          <w:sz w:val="24"/>
        </w:rPr>
        <w:t xml:space="preserve"> shall as between themselves be entitled to plan and execute outages of parts of, in the case of </w:t>
      </w:r>
      <w:r w:rsidRPr="00614295">
        <w:rPr>
          <w:rFonts w:ascii="Arial" w:hAnsi="Arial"/>
          <w:b/>
          <w:bCs/>
          <w:sz w:val="24"/>
        </w:rPr>
        <w:t>The Company</w:t>
      </w:r>
      <w:r w:rsidRPr="00614295">
        <w:rPr>
          <w:rFonts w:ascii="Arial" w:hAnsi="Arial"/>
          <w:sz w:val="24"/>
        </w:rPr>
        <w:t xml:space="preserve">, the </w:t>
      </w:r>
      <w:r w:rsidR="007B7554" w:rsidRPr="00614295">
        <w:rPr>
          <w:rFonts w:ascii="Arial" w:hAnsi="Arial"/>
          <w:b/>
          <w:sz w:val="24"/>
        </w:rPr>
        <w:t>National Electricity Transmission</w:t>
      </w:r>
      <w:r w:rsidRPr="00614295">
        <w:rPr>
          <w:rFonts w:ascii="Arial" w:hAnsi="Arial"/>
          <w:sz w:val="24"/>
        </w:rPr>
        <w:t xml:space="preserve"> </w:t>
      </w:r>
      <w:r w:rsidRPr="00614295">
        <w:rPr>
          <w:rFonts w:ascii="Arial" w:hAnsi="Arial"/>
          <w:b/>
          <w:sz w:val="24"/>
        </w:rPr>
        <w:t>System</w:t>
      </w:r>
      <w:r w:rsidRPr="00614295">
        <w:rPr>
          <w:rFonts w:ascii="Arial" w:hAnsi="Arial"/>
          <w:sz w:val="24"/>
        </w:rPr>
        <w:t xml:space="preserve"> or </w:t>
      </w:r>
      <w:r w:rsidRPr="00614295">
        <w:rPr>
          <w:rFonts w:ascii="Arial" w:hAnsi="Arial"/>
          <w:b/>
          <w:sz w:val="24"/>
        </w:rPr>
        <w:t>Transmission</w:t>
      </w:r>
      <w:r w:rsidRPr="00614295">
        <w:rPr>
          <w:rFonts w:ascii="Arial" w:hAnsi="Arial"/>
          <w:sz w:val="24"/>
        </w:rPr>
        <w:t xml:space="preserve"> </w:t>
      </w:r>
      <w:r w:rsidRPr="00614295">
        <w:rPr>
          <w:rFonts w:ascii="Arial" w:hAnsi="Arial"/>
          <w:b/>
          <w:sz w:val="24"/>
        </w:rPr>
        <w:t>Plant</w:t>
      </w:r>
      <w:r w:rsidRPr="00614295">
        <w:rPr>
          <w:rFonts w:ascii="Arial" w:hAnsi="Arial"/>
          <w:sz w:val="24"/>
        </w:rPr>
        <w:t xml:space="preserve"> or </w:t>
      </w:r>
      <w:r w:rsidRPr="00614295">
        <w:rPr>
          <w:rFonts w:ascii="Arial" w:hAnsi="Arial"/>
          <w:b/>
          <w:sz w:val="24"/>
        </w:rPr>
        <w:t>Transmission Apparatus</w:t>
      </w:r>
      <w:r w:rsidRPr="00614295">
        <w:rPr>
          <w:rFonts w:ascii="Arial" w:hAnsi="Arial"/>
          <w:sz w:val="24"/>
        </w:rPr>
        <w:t xml:space="preserve"> and, in the case of the </w:t>
      </w:r>
      <w:r w:rsidRPr="00614295">
        <w:rPr>
          <w:rFonts w:ascii="Arial" w:hAnsi="Arial"/>
          <w:b/>
          <w:sz w:val="24"/>
        </w:rPr>
        <w:t>User,</w:t>
      </w:r>
      <w:r w:rsidRPr="00614295">
        <w:rPr>
          <w:rFonts w:ascii="Arial" w:hAnsi="Arial"/>
          <w:sz w:val="24"/>
        </w:rPr>
        <w:t xml:space="preserve"> its </w:t>
      </w:r>
      <w:r w:rsidRPr="00614295">
        <w:rPr>
          <w:rFonts w:ascii="Arial" w:hAnsi="Arial"/>
          <w:b/>
          <w:sz w:val="24"/>
        </w:rPr>
        <w:t>System</w:t>
      </w:r>
      <w:r w:rsidRPr="00614295">
        <w:rPr>
          <w:rFonts w:ascii="Arial" w:hAnsi="Arial"/>
          <w:sz w:val="24"/>
        </w:rPr>
        <w:t xml:space="preserve"> or </w:t>
      </w:r>
      <w:r w:rsidRPr="00614295">
        <w:rPr>
          <w:rFonts w:ascii="Arial" w:hAnsi="Arial"/>
          <w:b/>
          <w:sz w:val="24"/>
        </w:rPr>
        <w:t>Plant or Apparatus</w:t>
      </w:r>
      <w:r w:rsidRPr="00614295">
        <w:rPr>
          <w:rFonts w:ascii="Arial" w:hAnsi="Arial"/>
          <w:sz w:val="24"/>
        </w:rPr>
        <w:t xml:space="preserve"> at any time and from time to time.</w:t>
      </w:r>
    </w:p>
    <w:p w14:paraId="6F37C9F4" w14:textId="77777777" w:rsidR="00FD6C6E" w:rsidRPr="00614295" w:rsidRDefault="00FD6C6E">
      <w:pPr>
        <w:pStyle w:val="BodyText2"/>
        <w:spacing w:line="240" w:lineRule="auto"/>
        <w:ind w:left="1418" w:hanging="1418"/>
        <w:rPr>
          <w:rFonts w:ascii="Arial" w:hAnsi="Arial"/>
          <w:sz w:val="24"/>
        </w:rPr>
      </w:pPr>
      <w:r w:rsidRPr="00614295">
        <w:rPr>
          <w:rFonts w:ascii="Arial" w:hAnsi="Arial"/>
          <w:sz w:val="24"/>
        </w:rPr>
        <w:tab/>
      </w:r>
    </w:p>
    <w:p w14:paraId="4A4B9B8A" w14:textId="77777777" w:rsidR="00FD6C6E" w:rsidRPr="00614295" w:rsidRDefault="00FD6C6E">
      <w:pPr>
        <w:pStyle w:val="BodyText"/>
        <w:ind w:left="1418" w:hanging="1418"/>
        <w:jc w:val="both"/>
        <w:rPr>
          <w:rFonts w:ascii="Arial" w:hAnsi="Arial"/>
          <w:b/>
        </w:rPr>
      </w:pPr>
      <w:r w:rsidRPr="00614295">
        <w:rPr>
          <w:rFonts w:ascii="Arial" w:hAnsi="Arial"/>
          <w:b/>
        </w:rPr>
        <w:t>9.9</w:t>
      </w:r>
      <w:r w:rsidRPr="00614295">
        <w:rPr>
          <w:rFonts w:ascii="Arial" w:hAnsi="Arial"/>
          <w:b/>
        </w:rPr>
        <w:tab/>
        <w:t>CONNECTION CHARGES</w:t>
      </w:r>
    </w:p>
    <w:p w14:paraId="519AC763" w14:textId="77777777" w:rsidR="00FD6C6E" w:rsidRPr="00614295" w:rsidRDefault="00FD6C6E">
      <w:pPr>
        <w:pStyle w:val="BodyText"/>
        <w:ind w:left="1418" w:hanging="1418"/>
        <w:jc w:val="both"/>
        <w:rPr>
          <w:rFonts w:ascii="Arial" w:hAnsi="Arial"/>
        </w:rPr>
      </w:pPr>
      <w:r w:rsidRPr="00614295">
        <w:rPr>
          <w:rFonts w:ascii="Arial" w:hAnsi="Arial"/>
        </w:rPr>
        <w:t>9.9.1</w:t>
      </w:r>
      <w:r w:rsidRPr="00614295">
        <w:rPr>
          <w:rFonts w:ascii="Arial" w:hAnsi="Arial"/>
        </w:rPr>
        <w:tab/>
        <w:t>Connection Charges</w:t>
      </w:r>
    </w:p>
    <w:p w14:paraId="39DFFB08" w14:textId="77777777" w:rsidR="00FD6C6E" w:rsidRPr="00614295" w:rsidRDefault="00FD6C6E">
      <w:pPr>
        <w:pStyle w:val="BodyText"/>
        <w:ind w:left="1440" w:hanging="22"/>
        <w:jc w:val="both"/>
        <w:rPr>
          <w:rFonts w:ascii="Arial" w:hAnsi="Arial"/>
          <w:b/>
        </w:rPr>
      </w:pPr>
      <w:r w:rsidRPr="00614295">
        <w:rPr>
          <w:rFonts w:ascii="Arial" w:hAnsi="Arial"/>
        </w:rPr>
        <w:t xml:space="preserve">Subject to the provisions of the </w:t>
      </w:r>
      <w:r w:rsidRPr="00614295">
        <w:rPr>
          <w:rFonts w:ascii="Arial" w:hAnsi="Arial"/>
          <w:b/>
        </w:rPr>
        <w:t>CUSC</w:t>
      </w:r>
      <w:r w:rsidRPr="00614295">
        <w:rPr>
          <w:rFonts w:ascii="Arial" w:hAnsi="Arial"/>
        </w:rPr>
        <w:t xml:space="preserve">, and the relevant </w:t>
      </w:r>
      <w:r w:rsidRPr="00614295">
        <w:rPr>
          <w:rFonts w:ascii="Arial" w:hAnsi="Arial"/>
          <w:b/>
        </w:rPr>
        <w:t xml:space="preserve">Bilateral Connection Agreement, </w:t>
      </w:r>
      <w:r w:rsidRPr="00614295">
        <w:rPr>
          <w:rFonts w:ascii="Arial" w:hAnsi="Arial"/>
        </w:rPr>
        <w:t xml:space="preserve">each </w:t>
      </w:r>
      <w:r w:rsidRPr="00614295">
        <w:rPr>
          <w:rFonts w:ascii="Arial" w:hAnsi="Arial"/>
          <w:b/>
        </w:rPr>
        <w:t>User</w:t>
      </w:r>
      <w:r w:rsidRPr="00614295">
        <w:rPr>
          <w:rFonts w:ascii="Arial" w:hAnsi="Arial"/>
        </w:rPr>
        <w:t xml:space="preserve"> shall,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xml:space="preserve">, with effect from the relevant date set out in the relevant </w:t>
      </w:r>
      <w:r w:rsidRPr="00614295">
        <w:rPr>
          <w:rFonts w:ascii="Arial" w:hAnsi="Arial"/>
          <w:b/>
        </w:rPr>
        <w:t xml:space="preserve">Bilateral Connection Agreement </w:t>
      </w:r>
      <w:r w:rsidRPr="00614295">
        <w:rPr>
          <w:rFonts w:ascii="Arial" w:hAnsi="Arial"/>
        </w:rPr>
        <w:t xml:space="preserve">be liable to pay to </w:t>
      </w:r>
      <w:r w:rsidRPr="00614295">
        <w:rPr>
          <w:rFonts w:ascii="Arial" w:hAnsi="Arial"/>
          <w:b/>
          <w:bCs/>
        </w:rPr>
        <w:t>The Company</w:t>
      </w:r>
      <w:r w:rsidRPr="00614295">
        <w:rPr>
          <w:rFonts w:ascii="Arial" w:hAnsi="Arial"/>
        </w:rPr>
        <w:t xml:space="preserve"> the </w:t>
      </w:r>
      <w:r w:rsidRPr="00614295">
        <w:rPr>
          <w:rFonts w:ascii="Arial" w:hAnsi="Arial"/>
          <w:b/>
        </w:rPr>
        <w:t>Connection Charges</w:t>
      </w:r>
      <w:r w:rsidRPr="00614295">
        <w:rPr>
          <w:rFonts w:ascii="Arial" w:hAnsi="Arial"/>
        </w:rPr>
        <w:t xml:space="preserve"> calculated and applied in accordance with the </w:t>
      </w:r>
      <w:r w:rsidRPr="00614295">
        <w:rPr>
          <w:rFonts w:ascii="Arial" w:hAnsi="Arial"/>
          <w:b/>
        </w:rPr>
        <w:t>Statement of the Connection</w:t>
      </w:r>
      <w:r w:rsidRPr="00614295">
        <w:rPr>
          <w:rFonts w:ascii="Arial" w:hAnsi="Arial"/>
        </w:rPr>
        <w:t xml:space="preserve"> </w:t>
      </w:r>
      <w:r w:rsidRPr="00614295">
        <w:rPr>
          <w:rFonts w:ascii="Arial" w:hAnsi="Arial"/>
          <w:b/>
        </w:rPr>
        <w:t>Charging Methodology</w:t>
      </w:r>
      <w:r w:rsidRPr="00614295">
        <w:rPr>
          <w:rFonts w:ascii="Arial" w:hAnsi="Arial"/>
        </w:rPr>
        <w:t xml:space="preserve"> and as set out in the relevant </w:t>
      </w:r>
      <w:r w:rsidRPr="00614295">
        <w:rPr>
          <w:rFonts w:ascii="Arial" w:hAnsi="Arial"/>
          <w:b/>
        </w:rPr>
        <w:t xml:space="preserve">Bilateral Connection Agreement.  </w:t>
      </w:r>
      <w:r w:rsidRPr="00614295">
        <w:rPr>
          <w:rFonts w:ascii="Arial" w:hAnsi="Arial"/>
        </w:rPr>
        <w:t xml:space="preserve">The </w:t>
      </w:r>
      <w:r w:rsidRPr="00614295">
        <w:rPr>
          <w:rFonts w:ascii="Arial" w:hAnsi="Arial"/>
          <w:b/>
        </w:rPr>
        <w:t>User</w:t>
      </w:r>
      <w:r w:rsidRPr="00614295">
        <w:rPr>
          <w:rFonts w:ascii="Arial" w:hAnsi="Arial"/>
        </w:rPr>
        <w:t xml:space="preserve"> shall make those payments in accordance with the provisions of the </w:t>
      </w:r>
      <w:r w:rsidRPr="00614295">
        <w:rPr>
          <w:rFonts w:ascii="Arial" w:hAnsi="Arial"/>
          <w:b/>
        </w:rPr>
        <w:t>CUSC</w:t>
      </w:r>
      <w:r w:rsidRPr="00614295">
        <w:rPr>
          <w:rFonts w:ascii="Arial" w:hAnsi="Arial"/>
        </w:rPr>
        <w:t xml:space="preserve">.  </w:t>
      </w:r>
      <w:r w:rsidRPr="00614295">
        <w:rPr>
          <w:rFonts w:ascii="Arial" w:hAnsi="Arial"/>
          <w:b/>
          <w:bCs/>
        </w:rPr>
        <w:t>The Company</w:t>
      </w:r>
      <w:r w:rsidRPr="00614295">
        <w:rPr>
          <w:rFonts w:ascii="Arial" w:hAnsi="Arial"/>
        </w:rPr>
        <w:t xml:space="preserve"> shall apply and calculate the </w:t>
      </w:r>
      <w:r w:rsidRPr="00614295">
        <w:rPr>
          <w:rFonts w:ascii="Arial" w:hAnsi="Arial"/>
          <w:b/>
        </w:rPr>
        <w:t>Connection Charges</w:t>
      </w:r>
      <w:r w:rsidRPr="00614295">
        <w:rPr>
          <w:rFonts w:ascii="Arial" w:hAnsi="Arial"/>
        </w:rPr>
        <w:t xml:space="preserve"> in accordance with the </w:t>
      </w:r>
      <w:r w:rsidRPr="00614295">
        <w:rPr>
          <w:rFonts w:ascii="Arial" w:hAnsi="Arial"/>
          <w:b/>
        </w:rPr>
        <w:t>Statement of the Connection Charging Methodology</w:t>
      </w:r>
      <w:r w:rsidRPr="00614295">
        <w:rPr>
          <w:rFonts w:ascii="Arial" w:hAnsi="Arial"/>
        </w:rPr>
        <w:t>.</w:t>
      </w:r>
    </w:p>
    <w:p w14:paraId="60AE221E" w14:textId="77777777" w:rsidR="00FD6C6E" w:rsidRPr="00614295" w:rsidRDefault="00FD6C6E">
      <w:pPr>
        <w:pStyle w:val="BodyText"/>
        <w:ind w:left="1418" w:hanging="1418"/>
        <w:jc w:val="both"/>
        <w:rPr>
          <w:rFonts w:ascii="Arial" w:hAnsi="Arial"/>
        </w:rPr>
      </w:pPr>
      <w:r w:rsidRPr="00614295">
        <w:rPr>
          <w:rFonts w:ascii="Arial" w:hAnsi="Arial"/>
        </w:rPr>
        <w:t>9.9.2</w:t>
      </w:r>
      <w:r w:rsidRPr="00614295">
        <w:rPr>
          <w:rFonts w:ascii="Arial" w:hAnsi="Arial"/>
        </w:rPr>
        <w:tab/>
        <w:t>Obligation to provide Security</w:t>
      </w:r>
    </w:p>
    <w:p w14:paraId="135FCC4B" w14:textId="77777777" w:rsidR="00FD6C6E" w:rsidRPr="00614295" w:rsidRDefault="00FD6C6E">
      <w:pPr>
        <w:pStyle w:val="BodyText"/>
        <w:ind w:left="1418"/>
        <w:jc w:val="both"/>
        <w:rPr>
          <w:rFonts w:ascii="Arial" w:hAnsi="Arial"/>
          <w:b/>
        </w:rPr>
      </w:pPr>
      <w:r w:rsidRPr="00614295">
        <w:rPr>
          <w:rFonts w:ascii="Arial" w:hAnsi="Arial"/>
        </w:rPr>
        <w:t xml:space="preserve">The </w:t>
      </w:r>
      <w:r w:rsidRPr="00614295">
        <w:rPr>
          <w:rFonts w:ascii="Arial" w:hAnsi="Arial"/>
          <w:b/>
        </w:rPr>
        <w:t xml:space="preserve">User </w:t>
      </w:r>
      <w:r w:rsidRPr="00614295">
        <w:rPr>
          <w:rFonts w:ascii="Arial" w:hAnsi="Arial"/>
        </w:rPr>
        <w:t xml:space="preserve">shall provide </w:t>
      </w:r>
      <w:r w:rsidRPr="00614295">
        <w:rPr>
          <w:rFonts w:ascii="Arial" w:hAnsi="Arial"/>
          <w:b/>
          <w:bCs/>
        </w:rPr>
        <w:t>The Company</w:t>
      </w:r>
      <w:r w:rsidRPr="00614295">
        <w:rPr>
          <w:rFonts w:ascii="Arial" w:hAnsi="Arial"/>
          <w:b/>
        </w:rPr>
        <w:t xml:space="preserve"> </w:t>
      </w:r>
      <w:r w:rsidRPr="00614295">
        <w:rPr>
          <w:rFonts w:ascii="Arial" w:hAnsi="Arial"/>
        </w:rPr>
        <w:t xml:space="preserve">with </w:t>
      </w:r>
      <w:r w:rsidRPr="00614295">
        <w:rPr>
          <w:rFonts w:ascii="Arial" w:hAnsi="Arial"/>
          <w:b/>
        </w:rPr>
        <w:t xml:space="preserve">Security Cover </w:t>
      </w:r>
      <w:r w:rsidRPr="00614295">
        <w:rPr>
          <w:rFonts w:ascii="Arial" w:hAnsi="Arial"/>
        </w:rPr>
        <w:t xml:space="preserve">in respect of </w:t>
      </w:r>
      <w:r w:rsidRPr="00614295">
        <w:rPr>
          <w:rFonts w:ascii="Arial" w:hAnsi="Arial"/>
          <w:b/>
        </w:rPr>
        <w:t xml:space="preserve">Termination Amounts </w:t>
      </w:r>
      <w:r w:rsidRPr="00614295">
        <w:rPr>
          <w:rFonts w:ascii="Arial" w:hAnsi="Arial"/>
        </w:rPr>
        <w:t xml:space="preserve">in respect of </w:t>
      </w:r>
      <w:r w:rsidRPr="00614295">
        <w:rPr>
          <w:rFonts w:ascii="Arial" w:hAnsi="Arial"/>
          <w:b/>
        </w:rPr>
        <w:t>Transmission</w:t>
      </w:r>
      <w:r w:rsidRPr="00614295">
        <w:rPr>
          <w:rFonts w:ascii="Arial" w:hAnsi="Arial"/>
        </w:rPr>
        <w:t xml:space="preserve"> </w:t>
      </w:r>
      <w:r w:rsidRPr="00614295">
        <w:rPr>
          <w:rFonts w:ascii="Arial" w:hAnsi="Arial"/>
          <w:b/>
        </w:rPr>
        <w:t>Connection</w:t>
      </w:r>
      <w:r w:rsidRPr="00614295">
        <w:rPr>
          <w:rFonts w:ascii="Arial" w:hAnsi="Arial"/>
        </w:rPr>
        <w:t xml:space="preserve"> </w:t>
      </w:r>
      <w:r w:rsidRPr="00614295">
        <w:rPr>
          <w:rFonts w:ascii="Arial" w:hAnsi="Arial"/>
          <w:b/>
        </w:rPr>
        <w:t>Assets</w:t>
      </w:r>
      <w:r w:rsidRPr="00614295">
        <w:rPr>
          <w:rFonts w:ascii="Arial" w:hAnsi="Arial"/>
        </w:rPr>
        <w:t xml:space="preserve"> commissioned after the </w:t>
      </w:r>
      <w:r w:rsidRPr="00614295">
        <w:rPr>
          <w:rFonts w:ascii="Arial" w:hAnsi="Arial"/>
          <w:b/>
        </w:rPr>
        <w:t xml:space="preserve">Transfer Date </w:t>
      </w:r>
      <w:r w:rsidRPr="00614295">
        <w:rPr>
          <w:rFonts w:ascii="Arial" w:hAnsi="Arial"/>
        </w:rPr>
        <w:t>in accordance with the provisions of Part III of Section 2.</w:t>
      </w:r>
    </w:p>
    <w:p w14:paraId="5D2D023B" w14:textId="77777777" w:rsidR="00FD6C6E" w:rsidRPr="00614295" w:rsidRDefault="00FD6C6E">
      <w:pPr>
        <w:pStyle w:val="BodyText"/>
        <w:ind w:left="1418" w:hanging="1418"/>
        <w:rPr>
          <w:rFonts w:ascii="Arial" w:hAnsi="Arial"/>
        </w:rPr>
      </w:pPr>
      <w:r w:rsidRPr="00614295">
        <w:rPr>
          <w:rFonts w:ascii="Arial" w:hAnsi="Arial"/>
        </w:rPr>
        <w:t>9.9.3</w:t>
      </w:r>
      <w:r w:rsidRPr="00614295">
        <w:rPr>
          <w:rFonts w:ascii="Arial" w:hAnsi="Arial"/>
        </w:rPr>
        <w:tab/>
        <w:t>Outturn Reconciliation</w:t>
      </w:r>
    </w:p>
    <w:p w14:paraId="22BB78FD" w14:textId="77777777" w:rsidR="00FD6C6E" w:rsidRPr="00614295" w:rsidRDefault="00FD6C6E">
      <w:pPr>
        <w:pStyle w:val="Heading5"/>
        <w:ind w:left="1985" w:hanging="567"/>
        <w:jc w:val="both"/>
        <w:rPr>
          <w:rFonts w:ascii="Arial" w:hAnsi="Arial"/>
        </w:rPr>
      </w:pPr>
      <w:r w:rsidRPr="00614295">
        <w:rPr>
          <w:rFonts w:ascii="Arial" w:hAnsi="Arial"/>
        </w:rPr>
        <w:t>(a)</w:t>
      </w:r>
      <w:r w:rsidRPr="00614295">
        <w:rPr>
          <w:rFonts w:ascii="Arial" w:hAnsi="Arial"/>
        </w:rPr>
        <w:tab/>
        <w:t xml:space="preserve">The following provisions relate to the ability for invoices to be issued for </w:t>
      </w:r>
      <w:r w:rsidRPr="00614295">
        <w:rPr>
          <w:rFonts w:ascii="Arial" w:hAnsi="Arial"/>
          <w:b/>
        </w:rPr>
        <w:t>Connection Charges</w:t>
      </w:r>
      <w:r w:rsidRPr="00614295">
        <w:rPr>
          <w:rFonts w:ascii="Arial" w:hAnsi="Arial"/>
        </w:rPr>
        <w:t xml:space="preserve"> based on an estimate of the cost of </w:t>
      </w:r>
      <w:r w:rsidRPr="00614295">
        <w:rPr>
          <w:rFonts w:ascii="Arial" w:hAnsi="Arial"/>
          <w:b/>
        </w:rPr>
        <w:t>Transmission Connection Asset Works</w:t>
      </w:r>
      <w:r w:rsidRPr="00614295">
        <w:rPr>
          <w:rFonts w:ascii="Arial" w:hAnsi="Arial"/>
        </w:rPr>
        <w:t>, and for a reconciliation once those costs are known.</w:t>
      </w:r>
    </w:p>
    <w:p w14:paraId="0D1D3670" w14:textId="77777777" w:rsidR="00FD6C6E" w:rsidRPr="00614295" w:rsidRDefault="00FD6C6E">
      <w:pPr>
        <w:pStyle w:val="Heading5"/>
        <w:ind w:left="1985" w:hanging="567"/>
        <w:jc w:val="both"/>
        <w:rPr>
          <w:rFonts w:ascii="Arial" w:hAnsi="Arial"/>
        </w:rPr>
      </w:pPr>
      <w:r w:rsidRPr="00614295">
        <w:rPr>
          <w:rFonts w:ascii="Arial" w:hAnsi="Arial"/>
        </w:rPr>
        <w:t>(b)</w:t>
      </w:r>
      <w:r w:rsidRPr="00614295">
        <w:rPr>
          <w:rFonts w:ascii="Arial" w:hAnsi="Arial"/>
        </w:rPr>
        <w:tab/>
      </w:r>
      <w:r w:rsidRPr="00614295">
        <w:rPr>
          <w:rFonts w:ascii="Arial" w:hAnsi="Arial"/>
          <w:b/>
          <w:bCs/>
        </w:rPr>
        <w:t>The Company</w:t>
      </w:r>
      <w:r w:rsidRPr="00614295">
        <w:rPr>
          <w:rFonts w:ascii="Arial" w:hAnsi="Arial"/>
        </w:rPr>
        <w:t xml:space="preserve"> shall be entitled to invoice the </w:t>
      </w:r>
      <w:r w:rsidRPr="00614295">
        <w:rPr>
          <w:rFonts w:ascii="Arial" w:hAnsi="Arial"/>
          <w:b/>
        </w:rPr>
        <w:t>User</w:t>
      </w:r>
      <w:r w:rsidRPr="00614295">
        <w:rPr>
          <w:rFonts w:ascii="Arial" w:hAnsi="Arial"/>
        </w:rPr>
        <w:t xml:space="preserve"> for </w:t>
      </w:r>
      <w:r w:rsidRPr="00614295">
        <w:rPr>
          <w:rFonts w:ascii="Arial" w:hAnsi="Arial"/>
          <w:b/>
        </w:rPr>
        <w:t>Connection Charges</w:t>
      </w:r>
      <w:r w:rsidRPr="00614295">
        <w:rPr>
          <w:rFonts w:ascii="Arial" w:hAnsi="Arial"/>
        </w:rPr>
        <w:t xml:space="preserve"> payable in accordance with the </w:t>
      </w:r>
      <w:r w:rsidRPr="00614295">
        <w:rPr>
          <w:rFonts w:ascii="Arial" w:hAnsi="Arial"/>
          <w:b/>
        </w:rPr>
        <w:t>CUSC</w:t>
      </w:r>
      <w:r w:rsidRPr="00614295">
        <w:rPr>
          <w:rFonts w:ascii="Arial" w:hAnsi="Arial"/>
        </w:rPr>
        <w:t xml:space="preserve"> in respect of any </w:t>
      </w:r>
      <w:r w:rsidRPr="00614295">
        <w:rPr>
          <w:rFonts w:ascii="Arial" w:hAnsi="Arial"/>
          <w:b/>
        </w:rPr>
        <w:t>Plant</w:t>
      </w:r>
      <w:r w:rsidRPr="00614295">
        <w:rPr>
          <w:rFonts w:ascii="Arial" w:hAnsi="Arial"/>
        </w:rPr>
        <w:t xml:space="preserve"> and </w:t>
      </w:r>
      <w:r w:rsidRPr="00614295">
        <w:rPr>
          <w:rFonts w:ascii="Arial" w:hAnsi="Arial"/>
          <w:b/>
        </w:rPr>
        <w:t>Apparatus</w:t>
      </w:r>
      <w:r w:rsidRPr="00614295">
        <w:rPr>
          <w:rFonts w:ascii="Arial" w:hAnsi="Arial"/>
        </w:rPr>
        <w:t xml:space="preserve"> installed as part of the </w:t>
      </w:r>
      <w:r w:rsidRPr="00614295">
        <w:rPr>
          <w:rFonts w:ascii="Arial" w:hAnsi="Arial"/>
          <w:b/>
        </w:rPr>
        <w:t>Transmission</w:t>
      </w:r>
      <w:r w:rsidRPr="00614295">
        <w:rPr>
          <w:rFonts w:ascii="Arial" w:hAnsi="Arial"/>
        </w:rPr>
        <w:t xml:space="preserve"> </w:t>
      </w:r>
      <w:r w:rsidRPr="00614295">
        <w:rPr>
          <w:rFonts w:ascii="Arial" w:hAnsi="Arial"/>
          <w:b/>
        </w:rPr>
        <w:t>Connection</w:t>
      </w:r>
      <w:r w:rsidRPr="00614295">
        <w:rPr>
          <w:rFonts w:ascii="Arial" w:hAnsi="Arial"/>
        </w:rPr>
        <w:t xml:space="preserve"> </w:t>
      </w:r>
      <w:r w:rsidRPr="00614295">
        <w:rPr>
          <w:rFonts w:ascii="Arial" w:hAnsi="Arial"/>
          <w:b/>
        </w:rPr>
        <w:t>Asset Works</w:t>
      </w:r>
      <w:r w:rsidRPr="00614295">
        <w:rPr>
          <w:rFonts w:ascii="Arial" w:hAnsi="Arial"/>
        </w:rPr>
        <w:t xml:space="preserve"> on the basis set out in the </w:t>
      </w:r>
      <w:r w:rsidRPr="00614295">
        <w:rPr>
          <w:rFonts w:ascii="Arial" w:hAnsi="Arial"/>
          <w:b/>
        </w:rPr>
        <w:t>Statement</w:t>
      </w:r>
      <w:r w:rsidRPr="00614295">
        <w:rPr>
          <w:rFonts w:ascii="Arial" w:hAnsi="Arial"/>
        </w:rPr>
        <w:t xml:space="preserve"> of the </w:t>
      </w:r>
      <w:r w:rsidRPr="00614295">
        <w:rPr>
          <w:rFonts w:ascii="Arial" w:hAnsi="Arial"/>
          <w:b/>
        </w:rPr>
        <w:t>Connection Charging</w:t>
      </w:r>
      <w:r w:rsidRPr="00614295">
        <w:rPr>
          <w:rFonts w:ascii="Arial" w:hAnsi="Arial"/>
        </w:rPr>
        <w:t xml:space="preserve"> </w:t>
      </w:r>
      <w:r w:rsidRPr="00614295">
        <w:rPr>
          <w:rFonts w:ascii="Arial" w:hAnsi="Arial"/>
          <w:b/>
        </w:rPr>
        <w:t>Methodology</w:t>
      </w:r>
      <w:r w:rsidRPr="00614295">
        <w:rPr>
          <w:rFonts w:ascii="Arial" w:hAnsi="Arial"/>
        </w:rPr>
        <w:t xml:space="preserve">, until the final cost of carrying out the said </w:t>
      </w:r>
      <w:r w:rsidRPr="00614295">
        <w:rPr>
          <w:rFonts w:ascii="Arial" w:hAnsi="Arial"/>
          <w:b/>
        </w:rPr>
        <w:t>Transmission Connection Asset Works</w:t>
      </w:r>
      <w:r w:rsidRPr="00614295">
        <w:rPr>
          <w:rFonts w:ascii="Arial" w:hAnsi="Arial"/>
        </w:rPr>
        <w:t xml:space="preserve"> shall have been determined. </w:t>
      </w:r>
    </w:p>
    <w:p w14:paraId="34BE26D4" w14:textId="77777777" w:rsidR="00FD6C6E" w:rsidRPr="00614295" w:rsidRDefault="00FD6C6E">
      <w:pPr>
        <w:pStyle w:val="Heading5"/>
        <w:ind w:left="1985" w:hanging="567"/>
        <w:jc w:val="both"/>
        <w:rPr>
          <w:rFonts w:ascii="Arial" w:hAnsi="Arial"/>
        </w:rPr>
      </w:pPr>
      <w:r w:rsidRPr="00614295">
        <w:rPr>
          <w:rFonts w:ascii="Arial" w:hAnsi="Arial"/>
        </w:rPr>
        <w:lastRenderedPageBreak/>
        <w:t>(c)</w:t>
      </w:r>
      <w:r w:rsidRPr="00614295">
        <w:rPr>
          <w:rFonts w:ascii="Arial" w:hAnsi="Arial"/>
        </w:rPr>
        <w:tab/>
        <w:t xml:space="preserve">As soon as practicable after the </w:t>
      </w:r>
      <w:r w:rsidRPr="00614295">
        <w:rPr>
          <w:rFonts w:ascii="Arial" w:hAnsi="Arial"/>
          <w:b/>
        </w:rPr>
        <w:t>Completion Date</w:t>
      </w:r>
      <w:r w:rsidRPr="00614295">
        <w:rPr>
          <w:rFonts w:ascii="Arial" w:hAnsi="Arial"/>
        </w:rPr>
        <w:t xml:space="preserve"> and in any event within one year thereof </w:t>
      </w:r>
      <w:r w:rsidRPr="00614295">
        <w:rPr>
          <w:rFonts w:ascii="Arial" w:hAnsi="Arial"/>
          <w:b/>
          <w:bCs/>
        </w:rPr>
        <w:t>The Company</w:t>
      </w:r>
      <w:r w:rsidRPr="00614295">
        <w:rPr>
          <w:rFonts w:ascii="Arial" w:hAnsi="Arial"/>
          <w:b/>
        </w:rPr>
        <w:t xml:space="preserve"> </w:t>
      </w:r>
      <w:r w:rsidRPr="00614295">
        <w:rPr>
          <w:rFonts w:ascii="Arial" w:hAnsi="Arial"/>
        </w:rPr>
        <w:t xml:space="preserve">shall provide to the </w:t>
      </w:r>
      <w:r w:rsidRPr="00614295">
        <w:rPr>
          <w:rFonts w:ascii="Arial" w:hAnsi="Arial"/>
          <w:b/>
        </w:rPr>
        <w:t xml:space="preserve">User </w:t>
      </w:r>
      <w:r w:rsidRPr="00614295">
        <w:rPr>
          <w:rFonts w:ascii="Arial" w:hAnsi="Arial"/>
        </w:rPr>
        <w:t xml:space="preserve">a written statement specifying the </w:t>
      </w:r>
      <w:r w:rsidRPr="00614295">
        <w:rPr>
          <w:rFonts w:ascii="Arial" w:hAnsi="Arial"/>
          <w:b/>
        </w:rPr>
        <w:t xml:space="preserve">Connection Charges </w:t>
      </w:r>
      <w:r w:rsidRPr="00614295">
        <w:rPr>
          <w:rFonts w:ascii="Arial" w:hAnsi="Arial"/>
        </w:rPr>
        <w:t xml:space="preserve">calculated in accordance with the </w:t>
      </w:r>
      <w:r w:rsidRPr="00614295">
        <w:rPr>
          <w:rFonts w:ascii="Arial" w:hAnsi="Arial"/>
          <w:b/>
        </w:rPr>
        <w:t>Charging</w:t>
      </w:r>
      <w:r w:rsidRPr="00614295">
        <w:rPr>
          <w:rFonts w:ascii="Arial" w:hAnsi="Arial"/>
        </w:rPr>
        <w:t xml:space="preserve"> </w:t>
      </w:r>
      <w:r w:rsidRPr="00614295">
        <w:rPr>
          <w:rFonts w:ascii="Arial" w:hAnsi="Arial"/>
          <w:b/>
        </w:rPr>
        <w:t>Statements</w:t>
      </w:r>
      <w:r w:rsidRPr="00614295">
        <w:rPr>
          <w:rFonts w:ascii="Arial" w:hAnsi="Arial"/>
        </w:rPr>
        <w:t xml:space="preserve"> based on the cost of carrying out the </w:t>
      </w:r>
      <w:r w:rsidRPr="00614295">
        <w:rPr>
          <w:rFonts w:ascii="Arial" w:hAnsi="Arial"/>
          <w:b/>
        </w:rPr>
        <w:t>Transmission Connection Asset Works</w:t>
      </w:r>
      <w:r w:rsidRPr="00614295">
        <w:rPr>
          <w:rFonts w:ascii="Arial" w:hAnsi="Arial"/>
        </w:rPr>
        <w:t xml:space="preserve"> (the “</w:t>
      </w:r>
      <w:r w:rsidRPr="00614295">
        <w:rPr>
          <w:rFonts w:ascii="Arial" w:hAnsi="Arial"/>
          <w:b/>
        </w:rPr>
        <w:t>Cost Statement</w:t>
      </w:r>
      <w:r w:rsidRPr="00614295">
        <w:rPr>
          <w:rFonts w:ascii="Arial" w:hAnsi="Arial"/>
        </w:rPr>
        <w:t xml:space="preserve">”).  </w:t>
      </w:r>
      <w:r w:rsidRPr="00614295">
        <w:rPr>
          <w:rFonts w:ascii="Arial" w:hAnsi="Arial"/>
          <w:b/>
          <w:bCs/>
        </w:rPr>
        <w:t>The Company</w:t>
      </w:r>
      <w:r w:rsidRPr="00614295">
        <w:rPr>
          <w:rFonts w:ascii="Arial" w:hAnsi="Arial"/>
        </w:rPr>
        <w:t xml:space="preserve"> shall be entitled to revise Appendix B to the relevant </w:t>
      </w:r>
      <w:r w:rsidRPr="00614295">
        <w:rPr>
          <w:rFonts w:ascii="Arial" w:hAnsi="Arial"/>
          <w:b/>
        </w:rPr>
        <w:t>Bilateral</w:t>
      </w:r>
      <w:r w:rsidRPr="00614295">
        <w:rPr>
          <w:rFonts w:ascii="Arial" w:hAnsi="Arial"/>
        </w:rPr>
        <w:t xml:space="preserve"> </w:t>
      </w:r>
      <w:r w:rsidRPr="00614295">
        <w:rPr>
          <w:rFonts w:ascii="Arial" w:hAnsi="Arial"/>
          <w:b/>
        </w:rPr>
        <w:t>Connection Agreement</w:t>
      </w:r>
      <w:r w:rsidRPr="00614295">
        <w:rPr>
          <w:rFonts w:ascii="Arial" w:hAnsi="Arial"/>
        </w:rPr>
        <w:t xml:space="preserve"> accordingly.</w:t>
      </w:r>
    </w:p>
    <w:p w14:paraId="7DE45912" w14:textId="77777777" w:rsidR="00FD6C6E" w:rsidRPr="00614295" w:rsidRDefault="00FD6C6E">
      <w:pPr>
        <w:pStyle w:val="Heading5"/>
        <w:ind w:left="1985" w:hanging="567"/>
        <w:jc w:val="both"/>
        <w:rPr>
          <w:rFonts w:ascii="Arial" w:hAnsi="Arial"/>
        </w:rPr>
      </w:pPr>
      <w:r w:rsidRPr="00614295">
        <w:rPr>
          <w:rFonts w:ascii="Arial" w:hAnsi="Arial"/>
        </w:rPr>
        <w:t>(d)</w:t>
      </w:r>
      <w:r w:rsidRPr="00614295">
        <w:rPr>
          <w:rFonts w:ascii="Arial" w:hAnsi="Arial"/>
        </w:rPr>
        <w:tab/>
        <w:t xml:space="preserve">In the event that the </w:t>
      </w:r>
      <w:r w:rsidRPr="00614295">
        <w:rPr>
          <w:rFonts w:ascii="Arial" w:hAnsi="Arial"/>
          <w:b/>
        </w:rPr>
        <w:t>Connection Charges</w:t>
      </w:r>
      <w:r w:rsidRPr="00614295">
        <w:rPr>
          <w:rFonts w:ascii="Arial" w:hAnsi="Arial"/>
        </w:rPr>
        <w:t xml:space="preserve"> specified in the </w:t>
      </w:r>
      <w:r w:rsidRPr="00614295">
        <w:rPr>
          <w:rFonts w:ascii="Arial" w:hAnsi="Arial"/>
          <w:b/>
        </w:rPr>
        <w:t xml:space="preserve">Cost Statement </w:t>
      </w:r>
      <w:r w:rsidRPr="00614295">
        <w:rPr>
          <w:rFonts w:ascii="Arial" w:hAnsi="Arial"/>
        </w:rPr>
        <w:t xml:space="preserve">are greater than the amount paid by the </w:t>
      </w:r>
      <w:r w:rsidRPr="00614295">
        <w:rPr>
          <w:rFonts w:ascii="Arial" w:hAnsi="Arial"/>
          <w:b/>
        </w:rPr>
        <w:t xml:space="preserve">User </w:t>
      </w:r>
      <w:r w:rsidRPr="00614295">
        <w:rPr>
          <w:rFonts w:ascii="Arial" w:hAnsi="Arial"/>
        </w:rPr>
        <w:t xml:space="preserve">based on </w:t>
      </w:r>
      <w:r w:rsidRPr="00614295">
        <w:rPr>
          <w:rFonts w:ascii="Arial" w:hAnsi="Arial"/>
          <w:b/>
          <w:bCs/>
        </w:rPr>
        <w:t>The Company’s</w:t>
      </w:r>
      <w:r w:rsidRPr="00614295">
        <w:rPr>
          <w:rFonts w:ascii="Arial" w:hAnsi="Arial"/>
        </w:rPr>
        <w:t xml:space="preserve"> estimate under Paragraph 2.14.3(b), the </w:t>
      </w:r>
      <w:r w:rsidRPr="00614295">
        <w:rPr>
          <w:rFonts w:ascii="Arial" w:hAnsi="Arial"/>
          <w:b/>
        </w:rPr>
        <w:t xml:space="preserve">User </w:t>
      </w:r>
      <w:r w:rsidRPr="00614295">
        <w:rPr>
          <w:rFonts w:ascii="Arial" w:hAnsi="Arial"/>
        </w:rPr>
        <w:t xml:space="preserve">shall pay to </w:t>
      </w:r>
      <w:r w:rsidRPr="00614295">
        <w:rPr>
          <w:rFonts w:ascii="Arial" w:hAnsi="Arial"/>
          <w:b/>
          <w:bCs/>
        </w:rPr>
        <w:t>The Company</w:t>
      </w:r>
      <w:r w:rsidRPr="00614295">
        <w:rPr>
          <w:rFonts w:ascii="Arial" w:hAnsi="Arial"/>
          <w:b/>
        </w:rPr>
        <w:t xml:space="preserve"> </w:t>
      </w:r>
      <w:r w:rsidRPr="00614295">
        <w:rPr>
          <w:rFonts w:ascii="Arial" w:hAnsi="Arial"/>
        </w:rPr>
        <w:t xml:space="preserve">the difference between the two amounts plus interest on a daily basis from the date of payment by the </w:t>
      </w:r>
      <w:r w:rsidRPr="00614295">
        <w:rPr>
          <w:rFonts w:ascii="Arial" w:hAnsi="Arial"/>
          <w:b/>
        </w:rPr>
        <w:t xml:space="preserve">User </w:t>
      </w:r>
      <w:r w:rsidRPr="00614295">
        <w:rPr>
          <w:rFonts w:ascii="Arial" w:hAnsi="Arial"/>
        </w:rPr>
        <w:t xml:space="preserve">of the amounts calculated on </w:t>
      </w:r>
      <w:r w:rsidRPr="00614295">
        <w:rPr>
          <w:rFonts w:ascii="Arial" w:hAnsi="Arial"/>
          <w:b/>
          <w:bCs/>
        </w:rPr>
        <w:t>The Company’s</w:t>
      </w:r>
      <w:r w:rsidRPr="00614295">
        <w:rPr>
          <w:rFonts w:ascii="Arial" w:hAnsi="Arial"/>
        </w:rPr>
        <w:t xml:space="preserve"> estimate to the date of payment by the </w:t>
      </w:r>
      <w:r w:rsidRPr="00614295">
        <w:rPr>
          <w:rFonts w:ascii="Arial" w:hAnsi="Arial"/>
          <w:b/>
        </w:rPr>
        <w:t xml:space="preserve">User </w:t>
      </w:r>
      <w:r w:rsidRPr="00614295">
        <w:rPr>
          <w:rFonts w:ascii="Arial" w:hAnsi="Arial"/>
        </w:rPr>
        <w:t xml:space="preserve">of the difference at the </w:t>
      </w:r>
      <w:r w:rsidRPr="00614295">
        <w:rPr>
          <w:rFonts w:ascii="Arial" w:hAnsi="Arial"/>
          <w:b/>
        </w:rPr>
        <w:t>Base Rate</w:t>
      </w:r>
      <w:r w:rsidRPr="00614295">
        <w:rPr>
          <w:rFonts w:ascii="Arial" w:hAnsi="Arial"/>
        </w:rPr>
        <w:t xml:space="preserve">.  In the event that the </w:t>
      </w:r>
      <w:r w:rsidRPr="00614295">
        <w:rPr>
          <w:rFonts w:ascii="Arial" w:hAnsi="Arial"/>
          <w:b/>
        </w:rPr>
        <w:t xml:space="preserve">Connection Charges </w:t>
      </w:r>
      <w:r w:rsidRPr="00614295">
        <w:rPr>
          <w:rFonts w:ascii="Arial" w:hAnsi="Arial"/>
        </w:rPr>
        <w:t xml:space="preserve">specified in the </w:t>
      </w:r>
      <w:r w:rsidRPr="00614295">
        <w:rPr>
          <w:rFonts w:ascii="Arial" w:hAnsi="Arial"/>
          <w:b/>
        </w:rPr>
        <w:t xml:space="preserve">Cost Statement </w:t>
      </w:r>
      <w:r w:rsidRPr="00614295">
        <w:rPr>
          <w:rFonts w:ascii="Arial" w:hAnsi="Arial"/>
        </w:rPr>
        <w:t xml:space="preserve">are less than the amount paid by the </w:t>
      </w:r>
      <w:r w:rsidRPr="00614295">
        <w:rPr>
          <w:rFonts w:ascii="Arial" w:hAnsi="Arial"/>
          <w:b/>
        </w:rPr>
        <w:t xml:space="preserve">User </w:t>
      </w:r>
      <w:r w:rsidRPr="00614295">
        <w:rPr>
          <w:rFonts w:ascii="Arial" w:hAnsi="Arial"/>
        </w:rPr>
        <w:t xml:space="preserve">based on </w:t>
      </w:r>
      <w:r w:rsidRPr="00614295">
        <w:rPr>
          <w:rFonts w:ascii="Arial" w:hAnsi="Arial"/>
          <w:b/>
          <w:bCs/>
        </w:rPr>
        <w:t>The Company</w:t>
      </w:r>
      <w:r w:rsidRPr="00614295">
        <w:rPr>
          <w:rFonts w:ascii="Arial" w:hAnsi="Arial"/>
          <w:b/>
        </w:rPr>
        <w:t xml:space="preserve">’s </w:t>
      </w:r>
      <w:r w:rsidRPr="00614295">
        <w:rPr>
          <w:rFonts w:ascii="Arial" w:hAnsi="Arial"/>
        </w:rPr>
        <w:t xml:space="preserve">estimate, </w:t>
      </w:r>
      <w:r w:rsidRPr="00614295">
        <w:rPr>
          <w:rFonts w:ascii="Arial" w:hAnsi="Arial"/>
          <w:b/>
          <w:bCs/>
        </w:rPr>
        <w:t>The Company</w:t>
      </w:r>
      <w:r w:rsidRPr="00614295">
        <w:rPr>
          <w:rFonts w:ascii="Arial" w:hAnsi="Arial"/>
        </w:rPr>
        <w:t xml:space="preserve"> shall pay to the </w:t>
      </w:r>
      <w:r w:rsidRPr="00614295">
        <w:rPr>
          <w:rFonts w:ascii="Arial" w:hAnsi="Arial"/>
          <w:b/>
        </w:rPr>
        <w:t>User</w:t>
      </w:r>
      <w:r w:rsidRPr="00614295">
        <w:rPr>
          <w:rFonts w:ascii="Arial" w:hAnsi="Arial"/>
        </w:rPr>
        <w:t xml:space="preserve"> the difference between the two amounts plus interest on a daily basis from the date of payment by the </w:t>
      </w:r>
      <w:r w:rsidRPr="00614295">
        <w:rPr>
          <w:rFonts w:ascii="Arial" w:hAnsi="Arial"/>
          <w:b/>
        </w:rPr>
        <w:t>User</w:t>
      </w:r>
      <w:r w:rsidRPr="00614295">
        <w:rPr>
          <w:rFonts w:ascii="Arial" w:hAnsi="Arial"/>
        </w:rPr>
        <w:t xml:space="preserve"> of the amounts calculated on </w:t>
      </w:r>
      <w:r w:rsidRPr="00614295">
        <w:rPr>
          <w:rFonts w:ascii="Arial" w:hAnsi="Arial"/>
          <w:b/>
          <w:bCs/>
        </w:rPr>
        <w:t>The Company’s</w:t>
      </w:r>
      <w:r w:rsidRPr="00614295">
        <w:rPr>
          <w:rFonts w:ascii="Arial" w:hAnsi="Arial"/>
        </w:rPr>
        <w:t xml:space="preserve"> estimate to the date of repayment by </w:t>
      </w:r>
      <w:r w:rsidRPr="00614295">
        <w:rPr>
          <w:rFonts w:ascii="Arial" w:hAnsi="Arial"/>
          <w:b/>
          <w:bCs/>
        </w:rPr>
        <w:t>The Company</w:t>
      </w:r>
      <w:r w:rsidRPr="00614295">
        <w:rPr>
          <w:rFonts w:ascii="Arial" w:hAnsi="Arial"/>
          <w:b/>
        </w:rPr>
        <w:t xml:space="preserve"> </w:t>
      </w:r>
      <w:r w:rsidRPr="00614295">
        <w:rPr>
          <w:rFonts w:ascii="Arial" w:hAnsi="Arial"/>
        </w:rPr>
        <w:t xml:space="preserve">at the </w:t>
      </w:r>
      <w:r w:rsidRPr="00614295">
        <w:rPr>
          <w:rFonts w:ascii="Arial" w:hAnsi="Arial"/>
          <w:b/>
        </w:rPr>
        <w:t>Base Rate</w:t>
      </w:r>
      <w:r w:rsidRPr="00614295">
        <w:rPr>
          <w:rFonts w:ascii="Arial" w:hAnsi="Arial"/>
        </w:rPr>
        <w:t xml:space="preserve">.  Such payment of reconciliation shall be made by one party to the other within 28 (twenty eight) days of the </w:t>
      </w:r>
      <w:r w:rsidRPr="00614295">
        <w:rPr>
          <w:rFonts w:ascii="Arial" w:hAnsi="Arial"/>
          <w:b/>
        </w:rPr>
        <w:t>Cost Statement</w:t>
      </w:r>
      <w:r w:rsidRPr="00614295">
        <w:rPr>
          <w:rFonts w:ascii="Arial" w:hAnsi="Arial"/>
        </w:rPr>
        <w:t xml:space="preserve">. </w:t>
      </w:r>
    </w:p>
    <w:p w14:paraId="3C3A015F" w14:textId="77777777" w:rsidR="00FD6C6E" w:rsidRPr="00614295" w:rsidRDefault="00FD6C6E">
      <w:pPr>
        <w:pStyle w:val="BodyText"/>
        <w:ind w:left="1418" w:hanging="1418"/>
        <w:jc w:val="both"/>
        <w:rPr>
          <w:rFonts w:ascii="Arial" w:hAnsi="Arial"/>
        </w:rPr>
      </w:pPr>
      <w:r w:rsidRPr="00614295">
        <w:rPr>
          <w:rFonts w:ascii="Arial" w:hAnsi="Arial"/>
        </w:rPr>
        <w:t>9.9.4</w:t>
      </w:r>
      <w:r w:rsidRPr="00614295">
        <w:rPr>
          <w:rFonts w:ascii="Arial" w:hAnsi="Arial"/>
        </w:rPr>
        <w:tab/>
        <w:t>Connection Charges – One-off Charges</w:t>
      </w:r>
    </w:p>
    <w:p w14:paraId="185380D7" w14:textId="77777777" w:rsidR="00FD6C6E" w:rsidRPr="00614295" w:rsidRDefault="00FD6C6E">
      <w:pPr>
        <w:pStyle w:val="Heading5"/>
        <w:ind w:left="1985" w:hanging="567"/>
        <w:jc w:val="both"/>
        <w:rPr>
          <w:rFonts w:ascii="Arial" w:hAnsi="Arial"/>
        </w:rPr>
      </w:pPr>
      <w:r w:rsidRPr="00614295">
        <w:rPr>
          <w:rFonts w:ascii="Arial" w:hAnsi="Arial"/>
        </w:rPr>
        <w:t>(a)</w:t>
      </w:r>
      <w:r w:rsidRPr="00614295">
        <w:rPr>
          <w:rFonts w:ascii="Arial" w:hAnsi="Arial"/>
        </w:rPr>
        <w:tab/>
        <w:t xml:space="preserve">The following provisions relate to the payment for certain </w:t>
      </w:r>
      <w:r w:rsidRPr="00614295">
        <w:rPr>
          <w:rFonts w:ascii="Arial" w:hAnsi="Arial"/>
          <w:b/>
        </w:rPr>
        <w:t>One-off Works</w:t>
      </w:r>
      <w:r w:rsidRPr="00614295">
        <w:rPr>
          <w:rFonts w:ascii="Arial" w:hAnsi="Arial"/>
        </w:rPr>
        <w:t xml:space="preserve">, which arise in relation to the construction of a </w:t>
      </w:r>
      <w:r w:rsidRPr="00614295">
        <w:rPr>
          <w:rFonts w:ascii="Arial" w:hAnsi="Arial"/>
          <w:b/>
        </w:rPr>
        <w:t>Connection Site</w:t>
      </w:r>
      <w:r w:rsidRPr="00614295">
        <w:rPr>
          <w:rFonts w:ascii="Arial" w:hAnsi="Arial"/>
        </w:rPr>
        <w:t>.</w:t>
      </w:r>
    </w:p>
    <w:p w14:paraId="56827E16" w14:textId="77777777" w:rsidR="00FD6C6E" w:rsidRPr="00614295" w:rsidRDefault="00FD6C6E">
      <w:pPr>
        <w:pStyle w:val="Heading5"/>
        <w:ind w:left="1985" w:hanging="567"/>
        <w:jc w:val="both"/>
        <w:rPr>
          <w:rFonts w:ascii="Arial" w:hAnsi="Arial"/>
        </w:rPr>
      </w:pPr>
      <w:r w:rsidRPr="00614295">
        <w:rPr>
          <w:rFonts w:ascii="Arial" w:hAnsi="Arial"/>
        </w:rPr>
        <w:t>(b)</w:t>
      </w:r>
      <w:r w:rsidRPr="00614295">
        <w:rPr>
          <w:rFonts w:ascii="Arial" w:hAnsi="Arial"/>
        </w:rPr>
        <w:tab/>
        <w:t xml:space="preserve">The </w:t>
      </w:r>
      <w:r w:rsidRPr="00614295">
        <w:rPr>
          <w:rFonts w:ascii="Arial" w:hAnsi="Arial"/>
          <w:b/>
        </w:rPr>
        <w:t>User</w:t>
      </w:r>
      <w:r w:rsidRPr="00614295">
        <w:rPr>
          <w:rFonts w:ascii="Arial" w:hAnsi="Arial"/>
        </w:rPr>
        <w:t xml:space="preserve"> shall forthwith on the relevant date set out in the relevant </w:t>
      </w:r>
      <w:r w:rsidRPr="00614295">
        <w:rPr>
          <w:rFonts w:ascii="Arial" w:hAnsi="Arial"/>
          <w:b/>
        </w:rPr>
        <w:t>Bilateral Connection Agreement</w:t>
      </w:r>
      <w:r w:rsidRPr="00614295">
        <w:rPr>
          <w:rFonts w:ascii="Arial" w:hAnsi="Arial"/>
        </w:rPr>
        <w:t xml:space="preserve"> be liable to pay to </w:t>
      </w:r>
      <w:r w:rsidRPr="00614295">
        <w:rPr>
          <w:rFonts w:ascii="Arial" w:hAnsi="Arial"/>
          <w:b/>
          <w:bCs/>
        </w:rPr>
        <w:t>The Company</w:t>
      </w:r>
      <w:r w:rsidRPr="00614295">
        <w:rPr>
          <w:rFonts w:ascii="Arial" w:hAnsi="Arial"/>
        </w:rPr>
        <w:t xml:space="preserve"> the </w:t>
      </w:r>
      <w:r w:rsidRPr="00614295">
        <w:rPr>
          <w:rFonts w:ascii="Arial" w:hAnsi="Arial"/>
          <w:b/>
        </w:rPr>
        <w:t>One-off</w:t>
      </w:r>
      <w:r w:rsidRPr="00614295">
        <w:rPr>
          <w:rFonts w:ascii="Arial" w:hAnsi="Arial"/>
        </w:rPr>
        <w:t xml:space="preserve"> </w:t>
      </w:r>
      <w:r w:rsidRPr="00614295">
        <w:rPr>
          <w:rFonts w:ascii="Arial" w:hAnsi="Arial"/>
          <w:b/>
        </w:rPr>
        <w:t>Charge</w:t>
      </w:r>
      <w:r w:rsidRPr="00614295">
        <w:rPr>
          <w:rFonts w:ascii="Arial" w:hAnsi="Arial"/>
        </w:rPr>
        <w:t xml:space="preserve"> (if any) as set out in the relevant </w:t>
      </w:r>
      <w:r w:rsidRPr="00614295">
        <w:rPr>
          <w:rFonts w:ascii="Arial" w:hAnsi="Arial"/>
          <w:b/>
        </w:rPr>
        <w:t>Bilateral Connection Agreement</w:t>
      </w:r>
      <w:r w:rsidRPr="00614295">
        <w:rPr>
          <w:rFonts w:ascii="Arial" w:hAnsi="Arial"/>
        </w:rPr>
        <w:t>.</w:t>
      </w:r>
    </w:p>
    <w:p w14:paraId="672C04DB" w14:textId="77777777" w:rsidR="00FD6C6E" w:rsidRPr="00614295" w:rsidRDefault="00FD6C6E">
      <w:pPr>
        <w:pStyle w:val="Heading5"/>
        <w:ind w:left="1985" w:hanging="567"/>
        <w:jc w:val="both"/>
        <w:rPr>
          <w:rFonts w:ascii="Arial" w:hAnsi="Arial"/>
        </w:rPr>
      </w:pPr>
      <w:r w:rsidRPr="00614295">
        <w:rPr>
          <w:rFonts w:ascii="Arial" w:hAnsi="Arial"/>
        </w:rPr>
        <w:t>(c)</w:t>
      </w:r>
      <w:r w:rsidRPr="00614295">
        <w:rPr>
          <w:rFonts w:ascii="Arial" w:hAnsi="Arial"/>
        </w:rPr>
        <w:tab/>
      </w:r>
      <w:r w:rsidRPr="00614295">
        <w:rPr>
          <w:rFonts w:ascii="Arial" w:hAnsi="Arial"/>
          <w:b/>
          <w:bCs/>
        </w:rPr>
        <w:t>The Company</w:t>
      </w:r>
      <w:r w:rsidRPr="00614295">
        <w:rPr>
          <w:rFonts w:ascii="Arial" w:hAnsi="Arial"/>
        </w:rPr>
        <w:t xml:space="preserve"> shall invoice the </w:t>
      </w:r>
      <w:r w:rsidRPr="00614295">
        <w:rPr>
          <w:rFonts w:ascii="Arial" w:hAnsi="Arial"/>
          <w:b/>
        </w:rPr>
        <w:t>User</w:t>
      </w:r>
      <w:r w:rsidRPr="00614295">
        <w:rPr>
          <w:rFonts w:ascii="Arial" w:hAnsi="Arial"/>
        </w:rPr>
        <w:t xml:space="preserve"> for an amount equal to </w:t>
      </w:r>
      <w:r w:rsidRPr="00614295">
        <w:rPr>
          <w:rFonts w:ascii="Arial" w:hAnsi="Arial"/>
          <w:b/>
          <w:bCs/>
        </w:rPr>
        <w:t>The Company</w:t>
      </w:r>
      <w:r w:rsidRPr="00614295">
        <w:rPr>
          <w:rFonts w:ascii="Arial" w:hAnsi="Arial"/>
          <w:b/>
        </w:rPr>
        <w:t>’s</w:t>
      </w:r>
      <w:r w:rsidRPr="00614295">
        <w:rPr>
          <w:rFonts w:ascii="Arial" w:hAnsi="Arial"/>
        </w:rPr>
        <w:t xml:space="preserve"> estimate of the </w:t>
      </w:r>
      <w:r w:rsidRPr="00614295">
        <w:rPr>
          <w:rFonts w:ascii="Arial" w:hAnsi="Arial"/>
          <w:b/>
        </w:rPr>
        <w:t>One-off Charge</w:t>
      </w:r>
      <w:r w:rsidRPr="00614295">
        <w:rPr>
          <w:rFonts w:ascii="Arial" w:hAnsi="Arial"/>
        </w:rPr>
        <w:t xml:space="preserve"> before, on or after the relevant date set out in the relevant </w:t>
      </w:r>
      <w:r w:rsidRPr="00614295">
        <w:rPr>
          <w:rFonts w:ascii="Arial" w:hAnsi="Arial"/>
          <w:b/>
        </w:rPr>
        <w:t>Bilateral Connection Agreement</w:t>
      </w:r>
      <w:r w:rsidRPr="00614295">
        <w:rPr>
          <w:rFonts w:ascii="Arial" w:hAnsi="Arial"/>
        </w:rPr>
        <w:t xml:space="preserve"> and the </w:t>
      </w:r>
      <w:r w:rsidRPr="00614295">
        <w:rPr>
          <w:rFonts w:ascii="Arial" w:hAnsi="Arial"/>
          <w:b/>
        </w:rPr>
        <w:t>User</w:t>
      </w:r>
      <w:r w:rsidRPr="00614295">
        <w:rPr>
          <w:rFonts w:ascii="Arial" w:hAnsi="Arial"/>
        </w:rPr>
        <w:t xml:space="preserve"> shall pay to </w:t>
      </w:r>
      <w:r w:rsidRPr="00614295">
        <w:rPr>
          <w:rFonts w:ascii="Arial" w:hAnsi="Arial"/>
          <w:b/>
          <w:bCs/>
        </w:rPr>
        <w:t>The Company</w:t>
      </w:r>
      <w:r w:rsidRPr="00614295">
        <w:rPr>
          <w:rFonts w:ascii="Arial" w:hAnsi="Arial"/>
        </w:rPr>
        <w:t xml:space="preserve"> the amount stated in </w:t>
      </w:r>
      <w:r w:rsidRPr="00614295">
        <w:rPr>
          <w:rFonts w:ascii="Arial" w:hAnsi="Arial"/>
          <w:b/>
          <w:bCs/>
        </w:rPr>
        <w:t>The Company</w:t>
      </w:r>
      <w:r w:rsidRPr="00614295">
        <w:rPr>
          <w:rFonts w:ascii="Arial" w:hAnsi="Arial"/>
        </w:rPr>
        <w:t xml:space="preserve"> invoice at the later of such relevant date or 28 (twenty eight) days after the date of the said invoice.</w:t>
      </w:r>
    </w:p>
    <w:p w14:paraId="1EC330DC" w14:textId="77777777" w:rsidR="00FD6C6E" w:rsidRPr="00614295" w:rsidRDefault="00FD6C6E">
      <w:pPr>
        <w:pStyle w:val="Heading5"/>
        <w:numPr>
          <w:ilvl w:val="0"/>
          <w:numId w:val="6"/>
        </w:numPr>
        <w:tabs>
          <w:tab w:val="clear" w:pos="1778"/>
          <w:tab w:val="num" w:pos="1985"/>
        </w:tabs>
        <w:ind w:left="1985" w:hanging="567"/>
        <w:jc w:val="both"/>
        <w:rPr>
          <w:rFonts w:ascii="Arial" w:hAnsi="Arial"/>
        </w:rPr>
      </w:pPr>
      <w:r w:rsidRPr="00614295">
        <w:rPr>
          <w:rFonts w:ascii="Arial" w:hAnsi="Arial"/>
        </w:rPr>
        <w:t xml:space="preserve">As soon as practicable thereafter </w:t>
      </w:r>
      <w:r w:rsidRPr="00614295">
        <w:rPr>
          <w:rFonts w:ascii="Arial" w:hAnsi="Arial"/>
          <w:b/>
          <w:bCs/>
        </w:rPr>
        <w:t>The Company</w:t>
      </w:r>
      <w:r w:rsidRPr="00614295">
        <w:rPr>
          <w:rFonts w:ascii="Arial" w:hAnsi="Arial"/>
        </w:rPr>
        <w:t xml:space="preserve"> shall provide the </w:t>
      </w:r>
      <w:r w:rsidRPr="00614295">
        <w:rPr>
          <w:rFonts w:ascii="Arial" w:hAnsi="Arial"/>
          <w:b/>
        </w:rPr>
        <w:t>User</w:t>
      </w:r>
      <w:r w:rsidRPr="00614295">
        <w:rPr>
          <w:rFonts w:ascii="Arial" w:hAnsi="Arial"/>
        </w:rPr>
        <w:t xml:space="preserve"> with a statement of the </w:t>
      </w:r>
      <w:r w:rsidRPr="00614295">
        <w:rPr>
          <w:rFonts w:ascii="Arial" w:hAnsi="Arial"/>
          <w:b/>
        </w:rPr>
        <w:t>One-off Charge</w:t>
      </w:r>
      <w:r w:rsidRPr="00614295">
        <w:rPr>
          <w:rFonts w:ascii="Arial" w:hAnsi="Arial"/>
        </w:rPr>
        <w:t xml:space="preserve">.  </w:t>
      </w:r>
      <w:r w:rsidRPr="00614295">
        <w:rPr>
          <w:rFonts w:ascii="Arial" w:hAnsi="Arial"/>
        </w:rPr>
        <w:lastRenderedPageBreak/>
        <w:t xml:space="preserve">In the event of the amount specified in the statement being more than the amount paid by the </w:t>
      </w:r>
      <w:r w:rsidRPr="00614295">
        <w:rPr>
          <w:rFonts w:ascii="Arial" w:hAnsi="Arial"/>
          <w:b/>
        </w:rPr>
        <w:t>User</w:t>
      </w:r>
      <w:r w:rsidRPr="00614295">
        <w:rPr>
          <w:rFonts w:ascii="Arial" w:hAnsi="Arial"/>
        </w:rPr>
        <w:t xml:space="preserve"> to </w:t>
      </w:r>
      <w:r w:rsidRPr="00614295">
        <w:rPr>
          <w:rFonts w:ascii="Arial" w:hAnsi="Arial"/>
          <w:b/>
          <w:bCs/>
        </w:rPr>
        <w:t>The Company</w:t>
      </w:r>
      <w:r w:rsidRPr="00614295">
        <w:rPr>
          <w:rFonts w:ascii="Arial" w:hAnsi="Arial"/>
        </w:rPr>
        <w:t xml:space="preserve"> in terms of Paragraph 2.14.4(c), the </w:t>
      </w:r>
      <w:r w:rsidRPr="00614295">
        <w:rPr>
          <w:rFonts w:ascii="Arial" w:hAnsi="Arial"/>
          <w:b/>
        </w:rPr>
        <w:t>User</w:t>
      </w:r>
      <w:r w:rsidRPr="00614295">
        <w:rPr>
          <w:rFonts w:ascii="Arial" w:hAnsi="Arial"/>
        </w:rPr>
        <w:t xml:space="preserve"> shall pay to </w:t>
      </w:r>
      <w:r w:rsidRPr="00614295">
        <w:rPr>
          <w:rFonts w:ascii="Arial" w:hAnsi="Arial"/>
          <w:b/>
          <w:bCs/>
        </w:rPr>
        <w:t>The Company</w:t>
      </w:r>
      <w:r w:rsidRPr="00614295">
        <w:rPr>
          <w:rFonts w:ascii="Arial" w:hAnsi="Arial"/>
        </w:rPr>
        <w:t xml:space="preserve"> the difference plus interest on a daily basis from the date of the invoice under Paragraph 2.14.4(c) to the date of invoice for the difference at the </w:t>
      </w:r>
      <w:r w:rsidRPr="00614295">
        <w:rPr>
          <w:rFonts w:ascii="Arial" w:hAnsi="Arial"/>
          <w:b/>
        </w:rPr>
        <w:t>Base Rate</w:t>
      </w:r>
      <w:r w:rsidRPr="00614295">
        <w:rPr>
          <w:rFonts w:ascii="Arial" w:hAnsi="Arial"/>
        </w:rPr>
        <w:t xml:space="preserve"> from time to time within 28 days (twenty eight) days of the date of </w:t>
      </w:r>
      <w:r w:rsidRPr="00614295">
        <w:rPr>
          <w:rFonts w:ascii="Arial" w:hAnsi="Arial"/>
          <w:b/>
          <w:bCs/>
        </w:rPr>
        <w:t>The Company</w:t>
      </w:r>
      <w:r w:rsidRPr="00614295">
        <w:rPr>
          <w:rFonts w:ascii="Arial" w:hAnsi="Arial"/>
          <w:b/>
        </w:rPr>
        <w:t>’s</w:t>
      </w:r>
      <w:r w:rsidRPr="00614295">
        <w:rPr>
          <w:rFonts w:ascii="Arial" w:hAnsi="Arial"/>
        </w:rPr>
        <w:t xml:space="preserve"> invoice.  In the event of the amount specified in the statement being less than the amount paid by the </w:t>
      </w:r>
      <w:r w:rsidRPr="00614295">
        <w:rPr>
          <w:rFonts w:ascii="Arial" w:hAnsi="Arial"/>
          <w:b/>
        </w:rPr>
        <w:t>User</w:t>
      </w:r>
      <w:r w:rsidRPr="00614295">
        <w:rPr>
          <w:rFonts w:ascii="Arial" w:hAnsi="Arial"/>
        </w:rPr>
        <w:t xml:space="preserve"> under the terms of Paragraph 2.14.4(c),  </w:t>
      </w:r>
      <w:r w:rsidRPr="00614295">
        <w:rPr>
          <w:rFonts w:ascii="Arial" w:hAnsi="Arial"/>
          <w:b/>
          <w:bCs/>
        </w:rPr>
        <w:t>The Company</w:t>
      </w:r>
      <w:r w:rsidRPr="00614295">
        <w:rPr>
          <w:rFonts w:ascii="Arial" w:hAnsi="Arial"/>
        </w:rPr>
        <w:t xml:space="preserve"> shall forthwith pay to the </w:t>
      </w:r>
      <w:r w:rsidRPr="00614295">
        <w:rPr>
          <w:rFonts w:ascii="Arial" w:hAnsi="Arial"/>
          <w:b/>
        </w:rPr>
        <w:t>User</w:t>
      </w:r>
      <w:r w:rsidRPr="00614295">
        <w:rPr>
          <w:rFonts w:ascii="Arial" w:hAnsi="Arial"/>
        </w:rPr>
        <w:t xml:space="preserve"> an amount equal to the difference plus interest calculated on a daily basis at the </w:t>
      </w:r>
      <w:r w:rsidRPr="00614295">
        <w:rPr>
          <w:rFonts w:ascii="Arial" w:hAnsi="Arial"/>
          <w:b/>
        </w:rPr>
        <w:t>Base Rate</w:t>
      </w:r>
      <w:r w:rsidRPr="00614295">
        <w:rPr>
          <w:rFonts w:ascii="Arial" w:hAnsi="Arial"/>
        </w:rPr>
        <w:t xml:space="preserve"> from the date of payment by the </w:t>
      </w:r>
      <w:r w:rsidRPr="00614295">
        <w:rPr>
          <w:rFonts w:ascii="Arial" w:hAnsi="Arial"/>
          <w:b/>
        </w:rPr>
        <w:t>User</w:t>
      </w:r>
      <w:r w:rsidRPr="00614295">
        <w:rPr>
          <w:rFonts w:ascii="Arial" w:hAnsi="Arial"/>
        </w:rPr>
        <w:t xml:space="preserve"> under Paragraph 2.14.4(c) to the date on which the difference is repaid by </w:t>
      </w:r>
      <w:r w:rsidRPr="00614295">
        <w:rPr>
          <w:rFonts w:ascii="Arial" w:hAnsi="Arial"/>
          <w:b/>
          <w:bCs/>
        </w:rPr>
        <w:t>The Company</w:t>
      </w:r>
      <w:r w:rsidRPr="00614295">
        <w:rPr>
          <w:rFonts w:ascii="Arial" w:hAnsi="Arial"/>
        </w:rPr>
        <w:t>.</w:t>
      </w:r>
    </w:p>
    <w:p w14:paraId="41361F98" w14:textId="77777777" w:rsidR="00FD6C6E" w:rsidRPr="00614295" w:rsidRDefault="00FD6C6E">
      <w:pPr>
        <w:numPr>
          <w:ilvl w:val="2"/>
          <w:numId w:val="9"/>
        </w:numPr>
        <w:tabs>
          <w:tab w:val="clear" w:pos="720"/>
          <w:tab w:val="num" w:pos="1418"/>
        </w:tabs>
        <w:ind w:left="1418" w:hanging="1418"/>
        <w:jc w:val="both"/>
        <w:rPr>
          <w:rFonts w:ascii="Arial" w:hAnsi="Arial"/>
          <w:sz w:val="24"/>
          <w:u w:val="single"/>
        </w:rPr>
      </w:pPr>
      <w:r w:rsidRPr="00614295">
        <w:rPr>
          <w:rFonts w:ascii="Arial" w:hAnsi="Arial"/>
          <w:sz w:val="24"/>
          <w:u w:val="single"/>
        </w:rPr>
        <w:t>Connection Charges – Site Specific Maintenance Charge</w:t>
      </w:r>
    </w:p>
    <w:p w14:paraId="5466E27C" w14:textId="77777777" w:rsidR="00FD6C6E" w:rsidRPr="00614295" w:rsidRDefault="00FD6C6E">
      <w:pPr>
        <w:jc w:val="both"/>
        <w:rPr>
          <w:rFonts w:ascii="Arial" w:hAnsi="Arial"/>
          <w:sz w:val="24"/>
        </w:rPr>
      </w:pPr>
    </w:p>
    <w:p w14:paraId="0A0B87D7" w14:textId="77777777" w:rsidR="00FD6C6E" w:rsidRPr="00614295" w:rsidRDefault="00FD6C6E">
      <w:pPr>
        <w:numPr>
          <w:ilvl w:val="0"/>
          <w:numId w:val="7"/>
        </w:numPr>
        <w:tabs>
          <w:tab w:val="clear" w:pos="1440"/>
          <w:tab w:val="num" w:pos="1985"/>
        </w:tabs>
        <w:ind w:left="1985" w:hanging="567"/>
        <w:jc w:val="both"/>
        <w:rPr>
          <w:rFonts w:ascii="Arial" w:hAnsi="Arial"/>
          <w:sz w:val="24"/>
        </w:rPr>
      </w:pPr>
      <w:r w:rsidRPr="00614295">
        <w:rPr>
          <w:rFonts w:ascii="Arial" w:hAnsi="Arial"/>
          <w:b/>
          <w:bCs/>
          <w:sz w:val="24"/>
        </w:rPr>
        <w:t>The Company</w:t>
      </w:r>
      <w:r w:rsidRPr="00614295">
        <w:rPr>
          <w:rFonts w:ascii="Arial" w:hAnsi="Arial"/>
          <w:sz w:val="24"/>
        </w:rPr>
        <w:t xml:space="preserve"> shall be entitled to invoice each </w:t>
      </w:r>
      <w:r w:rsidRPr="00614295">
        <w:rPr>
          <w:rFonts w:ascii="Arial" w:hAnsi="Arial"/>
          <w:b/>
          <w:sz w:val="24"/>
        </w:rPr>
        <w:t>User</w:t>
      </w:r>
      <w:r w:rsidRPr="00614295">
        <w:rPr>
          <w:rFonts w:ascii="Arial" w:hAnsi="Arial"/>
          <w:sz w:val="24"/>
        </w:rPr>
        <w:t xml:space="preserve"> for the indicative </w:t>
      </w:r>
      <w:r w:rsidRPr="00614295">
        <w:rPr>
          <w:rFonts w:ascii="Arial" w:hAnsi="Arial"/>
          <w:b/>
          <w:sz w:val="24"/>
        </w:rPr>
        <w:t xml:space="preserve">Site Specific Maintenance Charge </w:t>
      </w:r>
      <w:r w:rsidRPr="00614295">
        <w:rPr>
          <w:rFonts w:ascii="Arial" w:hAnsi="Arial"/>
          <w:sz w:val="24"/>
        </w:rPr>
        <w:t xml:space="preserve">in each </w:t>
      </w:r>
      <w:r w:rsidRPr="00614295">
        <w:rPr>
          <w:rFonts w:ascii="Arial" w:hAnsi="Arial"/>
          <w:b/>
          <w:sz w:val="24"/>
        </w:rPr>
        <w:t xml:space="preserve">Financial Year </w:t>
      </w:r>
      <w:r w:rsidRPr="00614295">
        <w:rPr>
          <w:rFonts w:ascii="Arial" w:hAnsi="Arial"/>
          <w:sz w:val="24"/>
        </w:rPr>
        <w:t xml:space="preserve">as set out in the </w:t>
      </w:r>
      <w:r w:rsidRPr="00614295">
        <w:rPr>
          <w:rFonts w:ascii="Arial" w:hAnsi="Arial"/>
          <w:b/>
          <w:sz w:val="24"/>
        </w:rPr>
        <w:t>Statement of the Connecting Charging Methodology</w:t>
      </w:r>
      <w:r w:rsidRPr="00614295">
        <w:rPr>
          <w:rFonts w:ascii="Arial" w:hAnsi="Arial"/>
          <w:sz w:val="24"/>
        </w:rPr>
        <w:t>.</w:t>
      </w:r>
    </w:p>
    <w:p w14:paraId="7766FFF2" w14:textId="77777777" w:rsidR="00FD6C6E" w:rsidRPr="00614295" w:rsidRDefault="00FD6C6E">
      <w:pPr>
        <w:tabs>
          <w:tab w:val="num" w:pos="1985"/>
        </w:tabs>
        <w:ind w:left="720" w:hanging="22"/>
        <w:jc w:val="both"/>
        <w:rPr>
          <w:rFonts w:ascii="Arial" w:hAnsi="Arial"/>
          <w:sz w:val="24"/>
        </w:rPr>
      </w:pPr>
    </w:p>
    <w:p w14:paraId="4575D3A3" w14:textId="77777777" w:rsidR="00FD6C6E" w:rsidRPr="00614295" w:rsidRDefault="00FD6C6E">
      <w:pPr>
        <w:numPr>
          <w:ilvl w:val="0"/>
          <w:numId w:val="7"/>
        </w:numPr>
        <w:tabs>
          <w:tab w:val="clear" w:pos="1440"/>
          <w:tab w:val="num" w:pos="1985"/>
        </w:tabs>
        <w:ind w:left="1985" w:hanging="567"/>
        <w:jc w:val="both"/>
        <w:rPr>
          <w:rFonts w:ascii="Arial" w:hAnsi="Arial"/>
          <w:sz w:val="24"/>
        </w:rPr>
      </w:pPr>
      <w:r w:rsidRPr="00614295">
        <w:rPr>
          <w:rFonts w:ascii="Arial" w:hAnsi="Arial"/>
          <w:sz w:val="24"/>
        </w:rPr>
        <w:t xml:space="preserve">As soon as reasonably practicable and in any event by 31 July in each </w:t>
      </w:r>
      <w:r w:rsidRPr="00614295">
        <w:rPr>
          <w:rFonts w:ascii="Arial" w:hAnsi="Arial"/>
          <w:b/>
          <w:sz w:val="24"/>
        </w:rPr>
        <w:t xml:space="preserve">Financial Year </w:t>
      </w:r>
      <w:r w:rsidRPr="00614295">
        <w:rPr>
          <w:rFonts w:ascii="Arial" w:hAnsi="Arial"/>
          <w:b/>
          <w:bCs/>
          <w:sz w:val="24"/>
        </w:rPr>
        <w:t>The Company</w:t>
      </w:r>
      <w:r w:rsidRPr="00614295">
        <w:rPr>
          <w:rFonts w:ascii="Arial" w:hAnsi="Arial"/>
          <w:sz w:val="24"/>
        </w:rPr>
        <w:t xml:space="preserve"> shall:</w:t>
      </w:r>
    </w:p>
    <w:p w14:paraId="5444DD45" w14:textId="77777777" w:rsidR="00FD6C6E" w:rsidRPr="00614295" w:rsidRDefault="00FD6C6E">
      <w:pPr>
        <w:tabs>
          <w:tab w:val="num" w:pos="1985"/>
        </w:tabs>
        <w:jc w:val="both"/>
        <w:rPr>
          <w:rFonts w:ascii="Arial" w:hAnsi="Arial"/>
          <w:sz w:val="24"/>
        </w:rPr>
      </w:pPr>
    </w:p>
    <w:p w14:paraId="70E97DB9" w14:textId="77777777" w:rsidR="00FD6C6E" w:rsidRPr="00614295" w:rsidRDefault="00FD6C6E">
      <w:pPr>
        <w:numPr>
          <w:ilvl w:val="0"/>
          <w:numId w:val="8"/>
        </w:numPr>
        <w:tabs>
          <w:tab w:val="clear" w:pos="1800"/>
          <w:tab w:val="num" w:pos="1985"/>
          <w:tab w:val="num" w:pos="2552"/>
        </w:tabs>
        <w:ind w:left="2552" w:hanging="567"/>
        <w:jc w:val="both"/>
        <w:rPr>
          <w:rFonts w:ascii="Arial" w:hAnsi="Arial"/>
          <w:sz w:val="24"/>
        </w:rPr>
      </w:pPr>
      <w:r w:rsidRPr="00614295">
        <w:rPr>
          <w:rFonts w:ascii="Arial" w:hAnsi="Arial"/>
          <w:sz w:val="24"/>
        </w:rPr>
        <w:t xml:space="preserve">in accordance with the </w:t>
      </w:r>
      <w:r w:rsidRPr="00614295">
        <w:rPr>
          <w:rFonts w:ascii="Arial" w:hAnsi="Arial"/>
          <w:b/>
          <w:sz w:val="24"/>
        </w:rPr>
        <w:t>Statement of the Connection Charging Methodology</w:t>
      </w:r>
      <w:r w:rsidRPr="00614295">
        <w:rPr>
          <w:rFonts w:ascii="Arial" w:hAnsi="Arial"/>
          <w:sz w:val="24"/>
        </w:rPr>
        <w:t xml:space="preserve"> calculate the actual </w:t>
      </w:r>
      <w:r w:rsidRPr="00614295">
        <w:rPr>
          <w:rFonts w:ascii="Arial" w:hAnsi="Arial"/>
          <w:b/>
          <w:sz w:val="24"/>
        </w:rPr>
        <w:t>Site Specific Maintenance Charge</w:t>
      </w:r>
      <w:r w:rsidRPr="00614295">
        <w:rPr>
          <w:rFonts w:ascii="Arial" w:hAnsi="Arial"/>
          <w:sz w:val="24"/>
        </w:rPr>
        <w:t xml:space="preserve"> that would have been payable by the </w:t>
      </w:r>
      <w:r w:rsidRPr="00614295">
        <w:rPr>
          <w:rFonts w:ascii="Arial" w:hAnsi="Arial"/>
          <w:b/>
          <w:sz w:val="24"/>
        </w:rPr>
        <w:t>User</w:t>
      </w:r>
      <w:r w:rsidRPr="00614295">
        <w:rPr>
          <w:rFonts w:ascii="Arial" w:hAnsi="Arial"/>
          <w:sz w:val="24"/>
        </w:rPr>
        <w:t xml:space="preserve"> during the preceding </w:t>
      </w:r>
      <w:r w:rsidRPr="00614295">
        <w:rPr>
          <w:rFonts w:ascii="Arial" w:hAnsi="Arial"/>
          <w:b/>
          <w:sz w:val="24"/>
        </w:rPr>
        <w:t xml:space="preserve">Financial Year </w:t>
      </w:r>
      <w:r w:rsidRPr="00614295">
        <w:rPr>
          <w:rFonts w:ascii="Arial" w:hAnsi="Arial"/>
          <w:sz w:val="24"/>
        </w:rPr>
        <w:t>(the “</w:t>
      </w:r>
      <w:r w:rsidRPr="00614295">
        <w:rPr>
          <w:rFonts w:ascii="Arial" w:hAnsi="Arial"/>
          <w:b/>
          <w:sz w:val="24"/>
        </w:rPr>
        <w:t>Actual Charge</w:t>
      </w:r>
      <w:r w:rsidRPr="00614295">
        <w:rPr>
          <w:rFonts w:ascii="Arial" w:hAnsi="Arial"/>
          <w:sz w:val="24"/>
        </w:rPr>
        <w:t xml:space="preserve">”) and compare this with the indicative </w:t>
      </w:r>
      <w:r w:rsidRPr="00614295">
        <w:rPr>
          <w:rFonts w:ascii="Arial" w:hAnsi="Arial"/>
          <w:b/>
          <w:sz w:val="24"/>
        </w:rPr>
        <w:t>Site Specific Maintenance Charge</w:t>
      </w:r>
      <w:r w:rsidRPr="00614295">
        <w:rPr>
          <w:rFonts w:ascii="Arial" w:hAnsi="Arial"/>
          <w:sz w:val="24"/>
        </w:rPr>
        <w:t xml:space="preserve"> received from the </w:t>
      </w:r>
      <w:r w:rsidRPr="00614295">
        <w:rPr>
          <w:rFonts w:ascii="Arial" w:hAnsi="Arial"/>
          <w:b/>
          <w:sz w:val="24"/>
        </w:rPr>
        <w:t>User</w:t>
      </w:r>
      <w:r w:rsidRPr="00614295">
        <w:rPr>
          <w:rFonts w:ascii="Arial" w:hAnsi="Arial"/>
          <w:sz w:val="24"/>
        </w:rPr>
        <w:t xml:space="preserve"> during the preceding </w:t>
      </w:r>
      <w:r w:rsidRPr="00614295">
        <w:rPr>
          <w:rFonts w:ascii="Arial" w:hAnsi="Arial"/>
          <w:b/>
          <w:sz w:val="24"/>
        </w:rPr>
        <w:t>Financial Year</w:t>
      </w:r>
      <w:r w:rsidRPr="00614295">
        <w:rPr>
          <w:rFonts w:ascii="Arial" w:hAnsi="Arial"/>
          <w:sz w:val="24"/>
        </w:rPr>
        <w:t xml:space="preserve"> (the “</w:t>
      </w:r>
      <w:r w:rsidRPr="00614295">
        <w:rPr>
          <w:rFonts w:ascii="Arial" w:hAnsi="Arial"/>
          <w:b/>
          <w:sz w:val="24"/>
        </w:rPr>
        <w:t>Notional Charge</w:t>
      </w:r>
      <w:r w:rsidRPr="00614295">
        <w:rPr>
          <w:rFonts w:ascii="Arial" w:hAnsi="Arial"/>
          <w:sz w:val="24"/>
        </w:rPr>
        <w:t>”) and</w:t>
      </w:r>
    </w:p>
    <w:p w14:paraId="4889245B" w14:textId="77777777" w:rsidR="00FD6C6E" w:rsidRPr="00614295" w:rsidRDefault="00FD6C6E">
      <w:pPr>
        <w:tabs>
          <w:tab w:val="num" w:pos="1985"/>
        </w:tabs>
        <w:ind w:left="1418" w:hanging="22"/>
        <w:jc w:val="both"/>
        <w:rPr>
          <w:rFonts w:ascii="Arial" w:hAnsi="Arial"/>
          <w:sz w:val="24"/>
        </w:rPr>
      </w:pPr>
    </w:p>
    <w:p w14:paraId="5044A487" w14:textId="77777777" w:rsidR="00FD6C6E" w:rsidRPr="00614295" w:rsidRDefault="00FD6C6E">
      <w:pPr>
        <w:numPr>
          <w:ilvl w:val="2"/>
          <w:numId w:val="8"/>
        </w:numPr>
        <w:tabs>
          <w:tab w:val="clear" w:pos="3780"/>
          <w:tab w:val="num" w:pos="2552"/>
        </w:tabs>
        <w:ind w:left="2552" w:hanging="567"/>
        <w:jc w:val="both"/>
        <w:rPr>
          <w:rFonts w:ascii="Arial" w:hAnsi="Arial"/>
          <w:sz w:val="24"/>
        </w:rPr>
      </w:pPr>
      <w:r w:rsidRPr="00614295">
        <w:rPr>
          <w:rFonts w:ascii="Arial" w:hAnsi="Arial"/>
          <w:sz w:val="24"/>
        </w:rPr>
        <w:t xml:space="preserve">prepare and send to the </w:t>
      </w:r>
      <w:r w:rsidRPr="00614295">
        <w:rPr>
          <w:rFonts w:ascii="Arial" w:hAnsi="Arial"/>
          <w:b/>
          <w:sz w:val="24"/>
        </w:rPr>
        <w:t xml:space="preserve">User </w:t>
      </w:r>
      <w:r w:rsidRPr="00614295">
        <w:rPr>
          <w:rFonts w:ascii="Arial" w:hAnsi="Arial"/>
          <w:sz w:val="24"/>
        </w:rPr>
        <w:t xml:space="preserve">a </w:t>
      </w:r>
      <w:r w:rsidRPr="00614295">
        <w:rPr>
          <w:rFonts w:ascii="Arial" w:hAnsi="Arial"/>
          <w:b/>
          <w:sz w:val="24"/>
        </w:rPr>
        <w:t>Maintenance Reconciliation Statement</w:t>
      </w:r>
      <w:r w:rsidRPr="00614295">
        <w:rPr>
          <w:rFonts w:ascii="Arial" w:hAnsi="Arial"/>
          <w:sz w:val="24"/>
        </w:rPr>
        <w:t xml:space="preserve"> specifying the </w:t>
      </w:r>
      <w:r w:rsidRPr="00614295">
        <w:rPr>
          <w:rFonts w:ascii="Arial" w:hAnsi="Arial"/>
          <w:b/>
          <w:sz w:val="24"/>
        </w:rPr>
        <w:t xml:space="preserve">Actual Charge </w:t>
      </w:r>
      <w:r w:rsidRPr="00614295">
        <w:rPr>
          <w:rFonts w:ascii="Arial" w:hAnsi="Arial"/>
          <w:sz w:val="24"/>
        </w:rPr>
        <w:t xml:space="preserve">and the </w:t>
      </w:r>
      <w:r w:rsidRPr="00614295">
        <w:rPr>
          <w:rFonts w:ascii="Arial" w:hAnsi="Arial"/>
          <w:b/>
          <w:sz w:val="24"/>
        </w:rPr>
        <w:t>Notional Charge</w:t>
      </w:r>
      <w:r w:rsidRPr="00614295">
        <w:rPr>
          <w:rFonts w:ascii="Arial" w:hAnsi="Arial"/>
          <w:sz w:val="24"/>
        </w:rPr>
        <w:t xml:space="preserve"> for the preceding </w:t>
      </w:r>
      <w:r w:rsidRPr="00614295">
        <w:rPr>
          <w:rFonts w:ascii="Arial" w:hAnsi="Arial"/>
          <w:b/>
          <w:sz w:val="24"/>
        </w:rPr>
        <w:t>Financial Year</w:t>
      </w:r>
      <w:r w:rsidRPr="00614295">
        <w:rPr>
          <w:rFonts w:ascii="Arial" w:hAnsi="Arial"/>
          <w:sz w:val="24"/>
        </w:rPr>
        <w:t>.</w:t>
      </w:r>
    </w:p>
    <w:p w14:paraId="7468B757" w14:textId="77777777" w:rsidR="00FD6C6E" w:rsidRPr="00614295" w:rsidRDefault="00FD6C6E">
      <w:pPr>
        <w:numPr>
          <w:ilvl w:val="0"/>
          <w:numId w:val="7"/>
        </w:numPr>
        <w:tabs>
          <w:tab w:val="clear" w:pos="1440"/>
          <w:tab w:val="num" w:pos="1985"/>
        </w:tabs>
        <w:spacing w:before="240"/>
        <w:ind w:left="1985" w:hanging="567"/>
        <w:jc w:val="both"/>
        <w:rPr>
          <w:rFonts w:ascii="Arial" w:hAnsi="Arial"/>
          <w:sz w:val="24"/>
        </w:rPr>
      </w:pPr>
      <w:r w:rsidRPr="00614295">
        <w:rPr>
          <w:rFonts w:ascii="Arial" w:hAnsi="Arial"/>
          <w:sz w:val="24"/>
        </w:rPr>
        <w:t xml:space="preserve">Two months after the date of issue of the </w:t>
      </w:r>
      <w:r w:rsidRPr="00614295">
        <w:rPr>
          <w:rFonts w:ascii="Arial" w:hAnsi="Arial"/>
          <w:b/>
          <w:sz w:val="24"/>
        </w:rPr>
        <w:t>Maintenance Reconciliation Statement</w:t>
      </w:r>
      <w:r w:rsidRPr="00614295">
        <w:rPr>
          <w:rFonts w:ascii="Arial" w:hAnsi="Arial"/>
          <w:sz w:val="24"/>
        </w:rPr>
        <w:t xml:space="preserve"> and in any event by 30 September </w:t>
      </w:r>
      <w:r w:rsidRPr="00614295">
        <w:rPr>
          <w:rFonts w:ascii="Arial" w:hAnsi="Arial"/>
          <w:b/>
          <w:bCs/>
          <w:sz w:val="24"/>
        </w:rPr>
        <w:t>The Company</w:t>
      </w:r>
      <w:r w:rsidRPr="00614295">
        <w:rPr>
          <w:rFonts w:ascii="Arial" w:hAnsi="Arial"/>
          <w:sz w:val="24"/>
        </w:rPr>
        <w:t xml:space="preserve"> shall issue a credit note in relation to any sums shown by the </w:t>
      </w:r>
      <w:r w:rsidRPr="00614295">
        <w:rPr>
          <w:rFonts w:ascii="Arial" w:hAnsi="Arial"/>
          <w:b/>
          <w:sz w:val="24"/>
        </w:rPr>
        <w:t>Maintenance Reconciliation Statement</w:t>
      </w:r>
      <w:r w:rsidRPr="00614295">
        <w:rPr>
          <w:rFonts w:ascii="Arial" w:hAnsi="Arial"/>
          <w:sz w:val="24"/>
        </w:rPr>
        <w:t xml:space="preserve"> to be due to the </w:t>
      </w:r>
      <w:r w:rsidRPr="00614295">
        <w:rPr>
          <w:rFonts w:ascii="Arial" w:hAnsi="Arial"/>
          <w:b/>
          <w:sz w:val="24"/>
        </w:rPr>
        <w:t>User</w:t>
      </w:r>
      <w:r w:rsidRPr="00614295">
        <w:rPr>
          <w:rFonts w:ascii="Arial" w:hAnsi="Arial"/>
          <w:sz w:val="24"/>
        </w:rPr>
        <w:t xml:space="preserve"> or an invoice in respect of sums due to </w:t>
      </w:r>
      <w:r w:rsidRPr="00614295">
        <w:rPr>
          <w:rFonts w:ascii="Arial" w:hAnsi="Arial"/>
          <w:b/>
          <w:bCs/>
          <w:sz w:val="24"/>
        </w:rPr>
        <w:t>The Company</w:t>
      </w:r>
      <w:r w:rsidRPr="00614295">
        <w:rPr>
          <w:rFonts w:ascii="Arial" w:hAnsi="Arial"/>
          <w:sz w:val="24"/>
        </w:rPr>
        <w:t xml:space="preserve"> (such invoice to be payable within 30 days of the date of the invoice) and in each case interest thereon calculated pursuant to Paragraph 9.9.5(e) below.</w:t>
      </w:r>
    </w:p>
    <w:p w14:paraId="704E7ED0" w14:textId="77777777" w:rsidR="00FD6C6E" w:rsidRPr="00614295" w:rsidRDefault="00FD6C6E">
      <w:pPr>
        <w:numPr>
          <w:ilvl w:val="0"/>
          <w:numId w:val="7"/>
        </w:numPr>
        <w:tabs>
          <w:tab w:val="clear" w:pos="1440"/>
          <w:tab w:val="num" w:pos="1985"/>
        </w:tabs>
        <w:spacing w:before="240"/>
        <w:ind w:left="1985" w:hanging="567"/>
        <w:jc w:val="both"/>
        <w:rPr>
          <w:rFonts w:ascii="Arial" w:hAnsi="Arial"/>
          <w:sz w:val="24"/>
        </w:rPr>
      </w:pPr>
      <w:r w:rsidRPr="00614295">
        <w:rPr>
          <w:rFonts w:ascii="Arial" w:hAnsi="Arial"/>
          <w:sz w:val="24"/>
        </w:rPr>
        <w:lastRenderedPageBreak/>
        <w:t xml:space="preserve">Interest on all amounts due under this Paragraph 9.9.5 shall be payable by the paying </w:t>
      </w:r>
      <w:r w:rsidRPr="00614295">
        <w:rPr>
          <w:rFonts w:ascii="Arial" w:hAnsi="Arial"/>
          <w:b/>
          <w:sz w:val="24"/>
        </w:rPr>
        <w:t>CUSC Party</w:t>
      </w:r>
      <w:r w:rsidRPr="00614295">
        <w:rPr>
          <w:rFonts w:ascii="Arial" w:hAnsi="Arial"/>
          <w:sz w:val="24"/>
        </w:rPr>
        <w:t xml:space="preserve"> to the other on such amounts from the date of payment applicable to the month concerned until the date of invoice for such amounts and such interest shall be calculated on a daily basis at a rate equal to the </w:t>
      </w:r>
      <w:r w:rsidRPr="00614295">
        <w:rPr>
          <w:rFonts w:ascii="Arial" w:hAnsi="Arial"/>
          <w:b/>
          <w:sz w:val="24"/>
        </w:rPr>
        <w:t xml:space="preserve">Base Rate </w:t>
      </w:r>
      <w:r w:rsidRPr="00614295">
        <w:rPr>
          <w:rFonts w:ascii="Arial" w:hAnsi="Arial"/>
          <w:sz w:val="24"/>
        </w:rPr>
        <w:t>during such period.</w:t>
      </w:r>
    </w:p>
    <w:p w14:paraId="0E63D54C" w14:textId="77777777" w:rsidR="00FD6C6E" w:rsidRPr="00614295" w:rsidRDefault="00FD6C6E">
      <w:pPr>
        <w:pStyle w:val="Heading5"/>
        <w:jc w:val="both"/>
        <w:rPr>
          <w:rFonts w:ascii="Arial" w:hAnsi="Arial"/>
        </w:rPr>
      </w:pPr>
      <w:r w:rsidRPr="00614295">
        <w:rPr>
          <w:rFonts w:ascii="Arial" w:hAnsi="Arial"/>
        </w:rPr>
        <w:tab/>
      </w:r>
    </w:p>
    <w:p w14:paraId="26FA6F18" w14:textId="77777777" w:rsidR="00FD6C6E" w:rsidRPr="00614295" w:rsidRDefault="00FD6C6E">
      <w:pPr>
        <w:pStyle w:val="BodyText"/>
        <w:keepNext/>
        <w:ind w:left="1418" w:hanging="1418"/>
        <w:rPr>
          <w:rFonts w:ascii="Arial" w:hAnsi="Arial"/>
        </w:rPr>
      </w:pPr>
      <w:r w:rsidRPr="00614295">
        <w:rPr>
          <w:rFonts w:ascii="Arial" w:hAnsi="Arial"/>
        </w:rPr>
        <w:t>9.9.6</w:t>
      </w:r>
      <w:r w:rsidRPr="00614295">
        <w:rPr>
          <w:rFonts w:ascii="Arial" w:hAnsi="Arial"/>
        </w:rPr>
        <w:tab/>
        <w:t>Payment</w:t>
      </w:r>
    </w:p>
    <w:p w14:paraId="7084C52E" w14:textId="77777777" w:rsidR="00FD6C6E" w:rsidRPr="00614295" w:rsidRDefault="00FD6C6E">
      <w:pPr>
        <w:ind w:left="1418"/>
        <w:jc w:val="both"/>
        <w:rPr>
          <w:rFonts w:ascii="Arial" w:hAnsi="Arial"/>
          <w:sz w:val="24"/>
        </w:rPr>
      </w:pPr>
      <w:r w:rsidRPr="00614295">
        <w:rPr>
          <w:rFonts w:ascii="Arial" w:hAnsi="Arial"/>
          <w:sz w:val="24"/>
        </w:rPr>
        <w:t xml:space="preserve">The </w:t>
      </w:r>
      <w:r w:rsidRPr="00614295">
        <w:rPr>
          <w:rFonts w:ascii="Arial" w:hAnsi="Arial"/>
          <w:b/>
          <w:sz w:val="24"/>
        </w:rPr>
        <w:t>Connection Charges</w:t>
      </w:r>
      <w:r w:rsidRPr="00614295">
        <w:rPr>
          <w:rFonts w:ascii="Arial" w:hAnsi="Arial"/>
          <w:sz w:val="24"/>
        </w:rPr>
        <w:t xml:space="preserve"> in the </w:t>
      </w:r>
      <w:r w:rsidRPr="00614295">
        <w:rPr>
          <w:rFonts w:ascii="Arial" w:hAnsi="Arial"/>
          <w:b/>
          <w:sz w:val="24"/>
        </w:rPr>
        <w:t>Financial Year</w:t>
      </w:r>
      <w:r w:rsidRPr="00614295">
        <w:rPr>
          <w:rFonts w:ascii="Arial" w:hAnsi="Arial"/>
          <w:sz w:val="24"/>
        </w:rPr>
        <w:t xml:space="preserve"> in which the </w:t>
      </w:r>
      <w:r w:rsidRPr="00614295">
        <w:rPr>
          <w:rFonts w:ascii="Arial" w:hAnsi="Arial"/>
          <w:b/>
          <w:sz w:val="24"/>
        </w:rPr>
        <w:t>Charging Date</w:t>
      </w:r>
      <w:r w:rsidRPr="00614295">
        <w:rPr>
          <w:rFonts w:ascii="Arial" w:hAnsi="Arial"/>
          <w:sz w:val="24"/>
        </w:rPr>
        <w:t xml:space="preserve"> occurs shall be apportioned as follows:-</w:t>
      </w:r>
    </w:p>
    <w:p w14:paraId="308D7145" w14:textId="77777777" w:rsidR="00FD6C6E" w:rsidRPr="00614295" w:rsidRDefault="00FD6C6E">
      <w:pPr>
        <w:tabs>
          <w:tab w:val="left" w:pos="2835"/>
        </w:tabs>
        <w:ind w:left="1418"/>
        <w:jc w:val="both"/>
        <w:rPr>
          <w:rFonts w:ascii="Arial" w:hAnsi="Arial"/>
          <w:sz w:val="24"/>
        </w:rPr>
      </w:pPr>
    </w:p>
    <w:p w14:paraId="3D3F2BC6" w14:textId="77777777" w:rsidR="00FD6C6E" w:rsidRPr="00614295" w:rsidRDefault="00FD6C6E">
      <w:pPr>
        <w:ind w:left="1418"/>
        <w:jc w:val="both"/>
        <w:rPr>
          <w:rFonts w:ascii="Arial" w:hAnsi="Arial"/>
          <w:sz w:val="24"/>
        </w:rPr>
      </w:pPr>
      <w:r w:rsidRPr="00614295">
        <w:rPr>
          <w:rFonts w:ascii="Arial" w:hAnsi="Arial"/>
          <w:sz w:val="24"/>
        </w:rPr>
        <w:t xml:space="preserve">For each complete calendar month from </w:t>
      </w:r>
      <w:r w:rsidRPr="00614295">
        <w:rPr>
          <w:rFonts w:ascii="Arial" w:hAnsi="Arial"/>
          <w:b/>
          <w:sz w:val="24"/>
        </w:rPr>
        <w:t xml:space="preserve">Charging Date </w:t>
      </w:r>
      <w:r w:rsidRPr="00614295">
        <w:rPr>
          <w:rFonts w:ascii="Arial" w:hAnsi="Arial"/>
          <w:sz w:val="24"/>
        </w:rPr>
        <w:t xml:space="preserve">to the end of the </w:t>
      </w:r>
      <w:r w:rsidRPr="00614295">
        <w:rPr>
          <w:rFonts w:ascii="Arial" w:hAnsi="Arial"/>
          <w:b/>
          <w:sz w:val="24"/>
        </w:rPr>
        <w:t>Financial Year</w:t>
      </w:r>
      <w:r w:rsidRPr="00614295">
        <w:rPr>
          <w:rFonts w:ascii="Arial" w:hAnsi="Arial"/>
          <w:sz w:val="24"/>
        </w:rPr>
        <w:t xml:space="preserve"> in which the </w:t>
      </w:r>
      <w:r w:rsidRPr="00614295">
        <w:rPr>
          <w:rFonts w:ascii="Arial" w:hAnsi="Arial"/>
          <w:b/>
          <w:sz w:val="24"/>
        </w:rPr>
        <w:t>Charging Date</w:t>
      </w:r>
      <w:r w:rsidRPr="00614295">
        <w:rPr>
          <w:rFonts w:ascii="Arial" w:hAnsi="Arial"/>
          <w:sz w:val="24"/>
        </w:rPr>
        <w:t xml:space="preserve"> occurs the </w:t>
      </w:r>
      <w:r w:rsidRPr="00614295">
        <w:rPr>
          <w:rFonts w:ascii="Arial" w:hAnsi="Arial"/>
          <w:b/>
          <w:sz w:val="24"/>
        </w:rPr>
        <w:t>User</w:t>
      </w:r>
      <w:r w:rsidRPr="00614295">
        <w:rPr>
          <w:rFonts w:ascii="Arial" w:hAnsi="Arial"/>
          <w:sz w:val="24"/>
        </w:rPr>
        <w:t xml:space="preserve"> shall be liable to pay one twelfth of the </w:t>
      </w:r>
      <w:r w:rsidRPr="00614295">
        <w:rPr>
          <w:rFonts w:ascii="Arial" w:hAnsi="Arial"/>
          <w:b/>
          <w:sz w:val="24"/>
        </w:rPr>
        <w:t>Connection Charges</w:t>
      </w:r>
      <w:r w:rsidRPr="00614295">
        <w:rPr>
          <w:rFonts w:ascii="Arial" w:hAnsi="Arial"/>
          <w:sz w:val="24"/>
        </w:rPr>
        <w:t xml:space="preserve"> and for each part of a calendar month the </w:t>
      </w:r>
      <w:r w:rsidRPr="00614295">
        <w:rPr>
          <w:rFonts w:ascii="Arial" w:hAnsi="Arial"/>
          <w:b/>
          <w:sz w:val="24"/>
        </w:rPr>
        <w:t>User</w:t>
      </w:r>
      <w:r w:rsidRPr="00614295">
        <w:rPr>
          <w:rFonts w:ascii="Arial" w:hAnsi="Arial"/>
          <w:sz w:val="24"/>
        </w:rPr>
        <w:t xml:space="preserve"> shall be liable to pay to </w:t>
      </w:r>
      <w:r w:rsidRPr="00614295">
        <w:rPr>
          <w:rFonts w:ascii="Arial" w:hAnsi="Arial"/>
          <w:b/>
          <w:bCs/>
          <w:sz w:val="24"/>
        </w:rPr>
        <w:t>The Company</w:t>
      </w:r>
      <w:r w:rsidRPr="00614295">
        <w:rPr>
          <w:rFonts w:ascii="Arial" w:hAnsi="Arial"/>
          <w:sz w:val="24"/>
        </w:rPr>
        <w:t xml:space="preserve"> one twelfth of the </w:t>
      </w:r>
      <w:r w:rsidRPr="00614295">
        <w:rPr>
          <w:rFonts w:ascii="Arial" w:hAnsi="Arial"/>
          <w:b/>
          <w:sz w:val="24"/>
        </w:rPr>
        <w:t>Connection Charges</w:t>
      </w:r>
      <w:r w:rsidRPr="00614295">
        <w:rPr>
          <w:rFonts w:ascii="Arial" w:hAnsi="Arial"/>
          <w:sz w:val="24"/>
        </w:rPr>
        <w:t xml:space="preserve"> prorated by a factor determined by the number of days for which the </w:t>
      </w:r>
      <w:r w:rsidRPr="00614295">
        <w:rPr>
          <w:rFonts w:ascii="Arial" w:hAnsi="Arial"/>
          <w:b/>
          <w:sz w:val="24"/>
        </w:rPr>
        <w:t>User</w:t>
      </w:r>
      <w:r w:rsidRPr="00614295">
        <w:rPr>
          <w:rFonts w:ascii="Arial" w:hAnsi="Arial"/>
          <w:sz w:val="24"/>
        </w:rPr>
        <w:t xml:space="preserve"> is liable divided by the total number of days in such calendar month.</w:t>
      </w:r>
    </w:p>
    <w:p w14:paraId="3B7F1E40" w14:textId="77777777" w:rsidR="00FD6C6E" w:rsidRPr="00614295" w:rsidRDefault="00FD6C6E">
      <w:pPr>
        <w:tabs>
          <w:tab w:val="left" w:pos="2835"/>
        </w:tabs>
        <w:ind w:left="1985"/>
        <w:rPr>
          <w:rFonts w:ascii="Arial" w:hAnsi="Arial"/>
          <w:sz w:val="24"/>
        </w:rPr>
      </w:pPr>
    </w:p>
    <w:p w14:paraId="16B8567E" w14:textId="77777777" w:rsidR="00FD6C6E" w:rsidRPr="00614295" w:rsidRDefault="00FD6C6E">
      <w:pPr>
        <w:ind w:left="1418" w:hanging="1418"/>
        <w:jc w:val="both"/>
        <w:rPr>
          <w:rFonts w:ascii="Arial" w:hAnsi="Arial"/>
          <w:sz w:val="24"/>
        </w:rPr>
      </w:pPr>
      <w:r w:rsidRPr="00614295">
        <w:rPr>
          <w:rFonts w:ascii="Arial" w:hAnsi="Arial"/>
          <w:sz w:val="24"/>
        </w:rPr>
        <w:t>9.9.7</w:t>
      </w:r>
      <w:r w:rsidRPr="00614295">
        <w:rPr>
          <w:rFonts w:ascii="Arial" w:hAnsi="Arial"/>
          <w:i/>
          <w:sz w:val="24"/>
        </w:rPr>
        <w:tab/>
      </w:r>
      <w:r w:rsidRPr="00614295">
        <w:rPr>
          <w:rFonts w:ascii="Arial" w:hAnsi="Arial"/>
          <w:sz w:val="24"/>
        </w:rPr>
        <w:t xml:space="preserve">The provisions of Paragraphs 2.15 (Revision of Charges), 2.16 (Data Requirements), 2.17 (Replacement of Transmission Connection Assets), 2.18 Termination Amounts Re-use) and 2.19 to 2.22 inclusive (Security and Termination Amounts) of the </w:t>
      </w:r>
      <w:r w:rsidRPr="00614295">
        <w:rPr>
          <w:rFonts w:ascii="Arial" w:hAnsi="Arial"/>
          <w:b/>
          <w:sz w:val="24"/>
        </w:rPr>
        <w:t>CUSC</w:t>
      </w:r>
      <w:r w:rsidRPr="00614295">
        <w:rPr>
          <w:rFonts w:ascii="Arial" w:hAnsi="Arial"/>
          <w:sz w:val="24"/>
        </w:rPr>
        <w:t xml:space="preserve"> shall apply to this Section 9 as if set out herein in full.</w:t>
      </w:r>
    </w:p>
    <w:p w14:paraId="38DAE010" w14:textId="77777777" w:rsidR="00FD6C6E" w:rsidRPr="00614295" w:rsidRDefault="00FD6C6E">
      <w:pPr>
        <w:pStyle w:val="BodyText"/>
        <w:keepNext/>
        <w:ind w:left="1418" w:hanging="1418"/>
        <w:rPr>
          <w:rFonts w:ascii="Arial" w:hAnsi="Arial"/>
          <w:b/>
        </w:rPr>
      </w:pPr>
    </w:p>
    <w:p w14:paraId="3FD299CF" w14:textId="77777777" w:rsidR="00FD6C6E" w:rsidRPr="00614295" w:rsidRDefault="00FD6C6E" w:rsidP="00EE0D15">
      <w:pPr>
        <w:pStyle w:val="BodyText"/>
        <w:ind w:left="1418" w:hanging="1418"/>
        <w:jc w:val="both"/>
        <w:rPr>
          <w:rFonts w:ascii="Arial" w:hAnsi="Arial"/>
          <w:b/>
        </w:rPr>
      </w:pPr>
      <w:r w:rsidRPr="00614295">
        <w:rPr>
          <w:rFonts w:ascii="Arial" w:hAnsi="Arial"/>
          <w:b/>
        </w:rPr>
        <w:t>9.1</w:t>
      </w:r>
      <w:r w:rsidR="00EE0D15" w:rsidRPr="00614295">
        <w:rPr>
          <w:rFonts w:ascii="Arial" w:hAnsi="Arial"/>
          <w:b/>
        </w:rPr>
        <w:t>0</w:t>
      </w:r>
      <w:r w:rsidRPr="00614295">
        <w:rPr>
          <w:rFonts w:ascii="Arial" w:hAnsi="Arial"/>
          <w:b/>
        </w:rPr>
        <w:tab/>
        <w:t xml:space="preserve">SPECIAL AUTOMATIC FACILITIES </w:t>
      </w:r>
    </w:p>
    <w:p w14:paraId="0D63656E" w14:textId="77777777" w:rsidR="00FD6C6E" w:rsidRPr="00614295" w:rsidRDefault="00FD6C6E">
      <w:pPr>
        <w:pStyle w:val="BodyText"/>
        <w:ind w:left="1418" w:hanging="1418"/>
        <w:jc w:val="both"/>
        <w:rPr>
          <w:rFonts w:ascii="Arial" w:hAnsi="Arial"/>
          <w:b/>
        </w:rPr>
      </w:pPr>
      <w:r w:rsidRPr="00614295">
        <w:rPr>
          <w:rFonts w:ascii="Arial" w:hAnsi="Arial"/>
          <w:b/>
        </w:rPr>
        <w:tab/>
      </w:r>
      <w:r w:rsidRPr="00614295">
        <w:rPr>
          <w:rFonts w:ascii="Arial" w:hAnsi="Arial"/>
          <w:b/>
          <w:bCs/>
        </w:rPr>
        <w:t>The Company</w:t>
      </w:r>
      <w:r w:rsidRPr="00614295">
        <w:rPr>
          <w:rFonts w:ascii="Arial" w:hAnsi="Arial"/>
        </w:rPr>
        <w:t xml:space="preserve"> and each </w:t>
      </w:r>
      <w:r w:rsidRPr="00614295">
        <w:rPr>
          <w:rFonts w:ascii="Arial" w:hAnsi="Arial"/>
          <w:b/>
        </w:rPr>
        <w:t>User</w:t>
      </w:r>
      <w:r w:rsidRPr="00614295">
        <w:rPr>
          <w:rFonts w:ascii="Arial" w:hAnsi="Arial"/>
        </w:rPr>
        <w:t xml:space="preserve"> shall,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xml:space="preserve"> operate respectively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and the </w:t>
      </w:r>
      <w:r w:rsidRPr="00614295">
        <w:rPr>
          <w:rFonts w:ascii="Arial" w:hAnsi="Arial"/>
          <w:b/>
        </w:rPr>
        <w:t>User’s Equipment</w:t>
      </w:r>
      <w:r w:rsidRPr="00614295">
        <w:rPr>
          <w:rFonts w:ascii="Arial" w:hAnsi="Arial"/>
          <w:b/>
          <w:i/>
        </w:rPr>
        <w:t xml:space="preserve"> </w:t>
      </w:r>
      <w:r w:rsidRPr="00614295">
        <w:rPr>
          <w:rFonts w:ascii="Arial" w:hAnsi="Arial"/>
        </w:rPr>
        <w:t xml:space="preserve">in accordance with the schemes set out in Appendix F3 to the relevant </w:t>
      </w:r>
      <w:r w:rsidRPr="00614295">
        <w:rPr>
          <w:rFonts w:ascii="Arial" w:hAnsi="Arial"/>
          <w:b/>
        </w:rPr>
        <w:t xml:space="preserve">Bilateral Connection Agreement </w:t>
      </w:r>
      <w:r w:rsidRPr="00614295">
        <w:rPr>
          <w:rFonts w:ascii="Arial" w:hAnsi="Arial"/>
        </w:rPr>
        <w:t>and/or any</w:t>
      </w:r>
      <w:r w:rsidRPr="00614295">
        <w:rPr>
          <w:rFonts w:ascii="Arial" w:hAnsi="Arial"/>
          <w:b/>
        </w:rPr>
        <w:t xml:space="preserve"> Operating Agreement</w:t>
      </w:r>
      <w:r w:rsidRPr="00614295">
        <w:rPr>
          <w:rFonts w:ascii="Arial" w:hAnsi="Arial"/>
        </w:rPr>
        <w:t>.</w:t>
      </w:r>
    </w:p>
    <w:p w14:paraId="3936EE86" w14:textId="77777777" w:rsidR="00FD6C6E" w:rsidRPr="00614295" w:rsidRDefault="00FD6C6E">
      <w:pPr>
        <w:pStyle w:val="BodyText"/>
        <w:keepNext/>
        <w:ind w:left="1418" w:hanging="1418"/>
        <w:jc w:val="both"/>
        <w:rPr>
          <w:rFonts w:ascii="Arial" w:hAnsi="Arial"/>
          <w:b/>
        </w:rPr>
      </w:pPr>
      <w:r w:rsidRPr="00614295">
        <w:rPr>
          <w:rFonts w:ascii="Arial" w:hAnsi="Arial"/>
          <w:b/>
        </w:rPr>
        <w:t>9.1</w:t>
      </w:r>
      <w:r w:rsidR="00EE0D15" w:rsidRPr="00614295">
        <w:rPr>
          <w:rFonts w:ascii="Arial" w:hAnsi="Arial"/>
          <w:b/>
        </w:rPr>
        <w:t>1</w:t>
      </w:r>
      <w:r w:rsidRPr="00614295">
        <w:rPr>
          <w:rFonts w:ascii="Arial" w:hAnsi="Arial"/>
          <w:b/>
        </w:rPr>
        <w:tab/>
        <w:t>PROTECTION AND CONTROL RELAY SETTINGS/FAULT CLEARANCE TIMES</w:t>
      </w:r>
    </w:p>
    <w:p w14:paraId="0B69620D" w14:textId="77777777" w:rsidR="00FD6C6E" w:rsidRPr="00614295" w:rsidRDefault="00FD6C6E">
      <w:pPr>
        <w:pStyle w:val="clauseindent"/>
        <w:ind w:left="1418" w:hanging="1418"/>
        <w:jc w:val="both"/>
        <w:rPr>
          <w:rFonts w:ascii="Arial" w:hAnsi="Arial"/>
        </w:rPr>
      </w:pPr>
      <w:r w:rsidRPr="00614295">
        <w:rPr>
          <w:rFonts w:ascii="Arial" w:hAnsi="Arial"/>
          <w:b/>
        </w:rPr>
        <w:tab/>
      </w:r>
      <w:r w:rsidRPr="00614295">
        <w:rPr>
          <w:rFonts w:ascii="Arial" w:hAnsi="Arial"/>
          <w:b/>
          <w:bCs/>
        </w:rPr>
        <w:t>The Company</w:t>
      </w:r>
      <w:r w:rsidRPr="00614295">
        <w:rPr>
          <w:rFonts w:ascii="Arial" w:hAnsi="Arial"/>
        </w:rPr>
        <w:t xml:space="preserve"> and the </w:t>
      </w:r>
      <w:r w:rsidRPr="00614295">
        <w:rPr>
          <w:rFonts w:ascii="Arial" w:hAnsi="Arial"/>
          <w:b/>
        </w:rPr>
        <w:t>User</w:t>
      </w:r>
      <w:r w:rsidRPr="00614295">
        <w:rPr>
          <w:rFonts w:ascii="Arial" w:hAnsi="Arial"/>
        </w:rPr>
        <w:t xml:space="preserve"> shall record the respective protection and control relay settings and fault clearance times to be operated by each of them in documents in the format set out in Appendix</w:t>
      </w:r>
      <w:bookmarkStart w:id="0" w:name="_Toc490940252"/>
      <w:r w:rsidRPr="00614295">
        <w:rPr>
          <w:rFonts w:ascii="Arial" w:hAnsi="Arial"/>
        </w:rPr>
        <w:t xml:space="preserve"> F4 to the relevant</w:t>
      </w:r>
      <w:r w:rsidRPr="00614295">
        <w:rPr>
          <w:rFonts w:ascii="Arial" w:hAnsi="Arial"/>
          <w:b/>
        </w:rPr>
        <w:t xml:space="preserve"> Bilateral Connection Agreement </w:t>
      </w:r>
      <w:r w:rsidRPr="00614295">
        <w:rPr>
          <w:rFonts w:ascii="Arial" w:hAnsi="Arial"/>
        </w:rPr>
        <w:t>and shall operate them accordingly.</w:t>
      </w:r>
    </w:p>
    <w:bookmarkEnd w:id="0"/>
    <w:p w14:paraId="64E33841" w14:textId="77777777" w:rsidR="00FD6C6E" w:rsidRPr="00614295" w:rsidRDefault="00FD6C6E">
      <w:pPr>
        <w:pStyle w:val="BodyText"/>
        <w:ind w:left="1418" w:hanging="1418"/>
        <w:jc w:val="both"/>
        <w:rPr>
          <w:rFonts w:ascii="Arial" w:hAnsi="Arial"/>
          <w:b/>
        </w:rPr>
      </w:pPr>
      <w:r w:rsidRPr="00614295">
        <w:rPr>
          <w:rFonts w:ascii="Arial" w:hAnsi="Arial"/>
          <w:b/>
        </w:rPr>
        <w:t>9.1</w:t>
      </w:r>
      <w:r w:rsidR="00EE0D15" w:rsidRPr="00614295">
        <w:rPr>
          <w:rFonts w:ascii="Arial" w:hAnsi="Arial"/>
          <w:b/>
        </w:rPr>
        <w:t>2</w:t>
      </w:r>
      <w:r w:rsidRPr="00614295">
        <w:rPr>
          <w:rFonts w:ascii="Arial" w:hAnsi="Arial"/>
          <w:b/>
        </w:rPr>
        <w:tab/>
        <w:t>OTHER SITE SPECIFIC TECHNICAL CONDITIONS</w:t>
      </w:r>
    </w:p>
    <w:p w14:paraId="7BF203E8" w14:textId="77777777" w:rsidR="00FD6C6E" w:rsidRPr="00614295" w:rsidRDefault="00FD6C6E">
      <w:pPr>
        <w:pStyle w:val="Heading4"/>
        <w:ind w:left="1418" w:hanging="1418"/>
        <w:jc w:val="both"/>
        <w:rPr>
          <w:rFonts w:ascii="Arial" w:hAnsi="Arial"/>
          <w:b/>
          <w:i/>
        </w:rPr>
      </w:pPr>
      <w:bookmarkStart w:id="1" w:name="_Toc493309748"/>
      <w:r w:rsidRPr="00614295">
        <w:rPr>
          <w:rFonts w:ascii="Arial" w:hAnsi="Arial"/>
        </w:rPr>
        <w:t>9.1</w:t>
      </w:r>
      <w:r w:rsidR="00EE0D15" w:rsidRPr="00614295">
        <w:rPr>
          <w:rFonts w:ascii="Arial" w:hAnsi="Arial"/>
        </w:rPr>
        <w:t>2</w:t>
      </w:r>
      <w:r w:rsidRPr="00614295">
        <w:rPr>
          <w:rFonts w:ascii="Arial" w:hAnsi="Arial"/>
        </w:rPr>
        <w:t>.1</w:t>
      </w:r>
      <w:r w:rsidRPr="00614295">
        <w:rPr>
          <w:rFonts w:ascii="Arial" w:hAnsi="Arial"/>
        </w:rPr>
        <w:tab/>
        <w:t xml:space="preserve">The </w:t>
      </w:r>
      <w:r w:rsidRPr="00614295">
        <w:rPr>
          <w:rFonts w:ascii="Arial" w:hAnsi="Arial"/>
          <w:b/>
        </w:rPr>
        <w:t>User</w:t>
      </w:r>
      <w:r w:rsidRPr="00614295">
        <w:rPr>
          <w:rFonts w:ascii="Arial" w:hAnsi="Arial"/>
        </w:rPr>
        <w:t xml:space="preserve"> shall ensure that, in the case of a</w:t>
      </w:r>
      <w:r w:rsidRPr="00614295">
        <w:rPr>
          <w:rFonts w:ascii="Arial" w:hAnsi="Arial"/>
          <w:b/>
        </w:rPr>
        <w:t xml:space="preserve"> Connection Site</w:t>
      </w:r>
      <w:r w:rsidRPr="00614295">
        <w:rPr>
          <w:rFonts w:ascii="Arial" w:hAnsi="Arial"/>
        </w:rPr>
        <w:t xml:space="preserve"> </w:t>
      </w:r>
      <w:r w:rsidRPr="00614295">
        <w:rPr>
          <w:rFonts w:ascii="Arial" w:hAnsi="Arial"/>
          <w:b/>
        </w:rPr>
        <w:t>Commissioned</w:t>
      </w:r>
      <w:r w:rsidRPr="00614295">
        <w:rPr>
          <w:rFonts w:ascii="Arial" w:hAnsi="Arial"/>
        </w:rPr>
        <w:t xml:space="preserve"> prior to the </w:t>
      </w:r>
      <w:r w:rsidRPr="00614295">
        <w:rPr>
          <w:rFonts w:ascii="Arial" w:hAnsi="Arial"/>
          <w:b/>
        </w:rPr>
        <w:t>Transfer Date</w:t>
      </w:r>
      <w:r w:rsidRPr="00614295">
        <w:rPr>
          <w:rFonts w:ascii="Arial" w:hAnsi="Arial"/>
        </w:rPr>
        <w:t xml:space="preserve">, on the </w:t>
      </w:r>
      <w:r w:rsidRPr="00614295">
        <w:rPr>
          <w:rFonts w:ascii="Arial" w:hAnsi="Arial"/>
          <w:b/>
        </w:rPr>
        <w:t>Transfer Date</w:t>
      </w:r>
      <w:r w:rsidRPr="00614295">
        <w:rPr>
          <w:rFonts w:ascii="Arial" w:hAnsi="Arial"/>
        </w:rPr>
        <w:t xml:space="preserve">, </w:t>
      </w:r>
      <w:r w:rsidRPr="00614295">
        <w:rPr>
          <w:rFonts w:ascii="Arial" w:hAnsi="Arial"/>
        </w:rPr>
        <w:lastRenderedPageBreak/>
        <w:t xml:space="preserve">and in the case of a </w:t>
      </w:r>
      <w:r w:rsidRPr="00614295">
        <w:rPr>
          <w:rFonts w:ascii="Arial" w:hAnsi="Arial"/>
          <w:b/>
        </w:rPr>
        <w:t>Connection Site</w:t>
      </w:r>
      <w:r w:rsidRPr="00614295">
        <w:rPr>
          <w:rFonts w:ascii="Arial" w:hAnsi="Arial"/>
        </w:rPr>
        <w:t xml:space="preserve"> </w:t>
      </w:r>
      <w:r w:rsidRPr="00614295">
        <w:rPr>
          <w:rFonts w:ascii="Arial" w:hAnsi="Arial"/>
          <w:b/>
        </w:rPr>
        <w:t xml:space="preserve">Commissioned </w:t>
      </w:r>
      <w:r w:rsidRPr="00614295">
        <w:rPr>
          <w:rFonts w:ascii="Arial" w:hAnsi="Arial"/>
        </w:rPr>
        <w:t xml:space="preserve">after the </w:t>
      </w:r>
      <w:r w:rsidRPr="00614295">
        <w:rPr>
          <w:rFonts w:ascii="Arial" w:hAnsi="Arial"/>
          <w:b/>
        </w:rPr>
        <w:t>Transfer Date</w:t>
      </w:r>
      <w:r w:rsidRPr="00614295">
        <w:rPr>
          <w:rFonts w:ascii="Arial" w:hAnsi="Arial"/>
        </w:rPr>
        <w:t xml:space="preserve">, on the </w:t>
      </w:r>
      <w:r w:rsidRPr="00614295">
        <w:rPr>
          <w:rFonts w:ascii="Arial" w:hAnsi="Arial"/>
          <w:b/>
        </w:rPr>
        <w:t>Completion Date(s),</w:t>
      </w:r>
      <w:r w:rsidRPr="00614295">
        <w:rPr>
          <w:rFonts w:ascii="Arial" w:hAnsi="Arial"/>
        </w:rPr>
        <w:t xml:space="preserve"> the </w:t>
      </w:r>
      <w:r w:rsidRPr="00614295">
        <w:rPr>
          <w:rFonts w:ascii="Arial" w:hAnsi="Arial"/>
          <w:b/>
        </w:rPr>
        <w:t>User's</w:t>
      </w:r>
      <w:r w:rsidRPr="00614295">
        <w:rPr>
          <w:rFonts w:ascii="Arial" w:hAnsi="Arial"/>
        </w:rPr>
        <w:t xml:space="preserve"> </w:t>
      </w:r>
      <w:r w:rsidRPr="00614295">
        <w:rPr>
          <w:rFonts w:ascii="Arial" w:hAnsi="Arial"/>
          <w:b/>
        </w:rPr>
        <w:t>Equipment</w:t>
      </w:r>
      <w:r w:rsidRPr="00614295">
        <w:rPr>
          <w:rFonts w:ascii="Arial" w:hAnsi="Arial"/>
        </w:rPr>
        <w:t xml:space="preserve"> complies with the site specific technical conditions set out in Appendix F5 to the relevant </w:t>
      </w:r>
      <w:r w:rsidRPr="00614295">
        <w:rPr>
          <w:rFonts w:ascii="Arial" w:hAnsi="Arial"/>
          <w:b/>
        </w:rPr>
        <w:t>Bilateral Connection Agreement</w:t>
      </w:r>
      <w:r w:rsidRPr="00614295">
        <w:rPr>
          <w:rFonts w:ascii="Arial" w:hAnsi="Arial"/>
        </w:rPr>
        <w:t xml:space="preserve"> and/or in the relevant </w:t>
      </w:r>
      <w:r w:rsidRPr="00614295">
        <w:rPr>
          <w:rFonts w:ascii="Arial" w:hAnsi="Arial"/>
          <w:b/>
        </w:rPr>
        <w:t>Operating Agreement</w:t>
      </w:r>
      <w:bookmarkEnd w:id="1"/>
      <w:r w:rsidRPr="00614295">
        <w:rPr>
          <w:rFonts w:ascii="Arial" w:hAnsi="Arial"/>
        </w:rPr>
        <w:t>.</w:t>
      </w:r>
    </w:p>
    <w:p w14:paraId="0E8CC383" w14:textId="77777777" w:rsidR="00FD6C6E" w:rsidRPr="00614295" w:rsidRDefault="00FD6C6E">
      <w:pPr>
        <w:pStyle w:val="Heading4"/>
        <w:ind w:left="1418" w:hanging="1418"/>
        <w:jc w:val="both"/>
        <w:rPr>
          <w:rFonts w:ascii="Arial" w:hAnsi="Arial"/>
          <w:b/>
          <w:i/>
        </w:rPr>
      </w:pPr>
      <w:bookmarkStart w:id="2" w:name="_Toc493309749"/>
      <w:r w:rsidRPr="00614295">
        <w:rPr>
          <w:rFonts w:ascii="Arial" w:hAnsi="Arial"/>
        </w:rPr>
        <w:t>9.1</w:t>
      </w:r>
      <w:r w:rsidR="00EE0D15" w:rsidRPr="00614295">
        <w:rPr>
          <w:rFonts w:ascii="Arial" w:hAnsi="Arial"/>
        </w:rPr>
        <w:t>2</w:t>
      </w:r>
      <w:r w:rsidRPr="00614295">
        <w:rPr>
          <w:rFonts w:ascii="Arial" w:hAnsi="Arial"/>
        </w:rPr>
        <w:t>.2</w:t>
      </w:r>
      <w:r w:rsidRPr="00614295">
        <w:rPr>
          <w:rFonts w:ascii="Arial" w:hAnsi="Arial"/>
        </w:rPr>
        <w:tab/>
        <w:t xml:space="preserve">The </w:t>
      </w:r>
      <w:r w:rsidRPr="00614295">
        <w:rPr>
          <w:rFonts w:ascii="Arial" w:hAnsi="Arial"/>
          <w:b/>
        </w:rPr>
        <w:t>User</w:t>
      </w:r>
      <w:r w:rsidRPr="00614295">
        <w:rPr>
          <w:rFonts w:ascii="Arial" w:hAnsi="Arial"/>
        </w:rPr>
        <w:t xml:space="preserve"> shall use all reasonable endeavours to ensure during the period in which it is a party to a particular </w:t>
      </w:r>
      <w:r w:rsidRPr="00614295">
        <w:rPr>
          <w:rFonts w:ascii="Arial" w:hAnsi="Arial"/>
          <w:b/>
        </w:rPr>
        <w:t>Bilateral Connection Agreement</w:t>
      </w:r>
      <w:r w:rsidRPr="00614295">
        <w:rPr>
          <w:rFonts w:ascii="Arial" w:hAnsi="Arial"/>
        </w:rPr>
        <w:t xml:space="preserve"> that the </w:t>
      </w:r>
      <w:r w:rsidRPr="00614295">
        <w:rPr>
          <w:rFonts w:ascii="Arial" w:hAnsi="Arial"/>
          <w:b/>
        </w:rPr>
        <w:t>User's</w:t>
      </w:r>
      <w:r w:rsidRPr="00614295">
        <w:rPr>
          <w:rFonts w:ascii="Arial" w:hAnsi="Arial"/>
        </w:rPr>
        <w:t xml:space="preserve"> </w:t>
      </w:r>
      <w:r w:rsidRPr="00614295">
        <w:rPr>
          <w:rFonts w:ascii="Arial" w:hAnsi="Arial"/>
          <w:b/>
        </w:rPr>
        <w:t>Equipment</w:t>
      </w:r>
      <w:r w:rsidRPr="00614295">
        <w:rPr>
          <w:rFonts w:ascii="Arial" w:hAnsi="Arial"/>
        </w:rPr>
        <w:t xml:space="preserve"> which is subject to that </w:t>
      </w:r>
      <w:r w:rsidRPr="00614295">
        <w:rPr>
          <w:rFonts w:ascii="Arial" w:hAnsi="Arial"/>
          <w:b/>
        </w:rPr>
        <w:t>Bilateral Connection Agreement</w:t>
      </w:r>
      <w:r w:rsidRPr="00614295">
        <w:rPr>
          <w:rFonts w:ascii="Arial" w:hAnsi="Arial"/>
        </w:rPr>
        <w:t xml:space="preserve"> shall continue to comply with the site-specific technical conditions set out in Appendix F5 to that </w:t>
      </w:r>
      <w:r w:rsidRPr="00614295">
        <w:rPr>
          <w:rFonts w:ascii="Arial" w:hAnsi="Arial"/>
          <w:b/>
        </w:rPr>
        <w:t xml:space="preserve">Bilateral Connection Agreement </w:t>
      </w:r>
      <w:r w:rsidRPr="00614295">
        <w:rPr>
          <w:rFonts w:ascii="Arial" w:hAnsi="Arial"/>
        </w:rPr>
        <w:t xml:space="preserve">and/or in the relevant </w:t>
      </w:r>
      <w:r w:rsidRPr="00614295">
        <w:rPr>
          <w:rFonts w:ascii="Arial" w:hAnsi="Arial"/>
          <w:b/>
        </w:rPr>
        <w:t>Operating Agreement</w:t>
      </w:r>
      <w:r w:rsidRPr="00614295">
        <w:rPr>
          <w:rFonts w:ascii="Arial" w:hAnsi="Arial"/>
        </w:rPr>
        <w:t>.</w:t>
      </w:r>
    </w:p>
    <w:bookmarkEnd w:id="2"/>
    <w:p w14:paraId="49351F2D" w14:textId="77777777" w:rsidR="00FD6C6E" w:rsidRPr="00614295" w:rsidRDefault="00FD6C6E">
      <w:pPr>
        <w:pStyle w:val="Heading4"/>
        <w:ind w:left="1418" w:hanging="1418"/>
        <w:jc w:val="both"/>
        <w:rPr>
          <w:rFonts w:ascii="Arial" w:hAnsi="Arial"/>
        </w:rPr>
      </w:pPr>
      <w:r w:rsidRPr="00614295">
        <w:rPr>
          <w:rFonts w:ascii="Arial" w:hAnsi="Arial"/>
        </w:rPr>
        <w:t>9.1</w:t>
      </w:r>
      <w:r w:rsidR="00EE0D15" w:rsidRPr="00614295">
        <w:rPr>
          <w:rFonts w:ascii="Arial" w:hAnsi="Arial"/>
        </w:rPr>
        <w:t>2</w:t>
      </w:r>
      <w:r w:rsidRPr="00614295">
        <w:rPr>
          <w:rFonts w:ascii="Arial" w:hAnsi="Arial"/>
        </w:rPr>
        <w:t>.3</w:t>
      </w:r>
      <w:r w:rsidRPr="00614295">
        <w:rPr>
          <w:rFonts w:ascii="Arial" w:hAnsi="Arial"/>
        </w:rPr>
        <w:tab/>
        <w:t xml:space="preserve">If the </w:t>
      </w:r>
      <w:r w:rsidRPr="00614295">
        <w:rPr>
          <w:rFonts w:ascii="Arial" w:hAnsi="Arial"/>
          <w:b/>
        </w:rPr>
        <w:t>User</w:t>
      </w:r>
      <w:r w:rsidRPr="00614295">
        <w:rPr>
          <w:rFonts w:ascii="Arial" w:hAnsi="Arial"/>
        </w:rPr>
        <w:t xml:space="preserve"> or </w:t>
      </w:r>
      <w:r w:rsidRPr="00614295">
        <w:rPr>
          <w:rFonts w:ascii="Arial" w:hAnsi="Arial"/>
          <w:b/>
          <w:bCs/>
        </w:rPr>
        <w:t>The Company</w:t>
      </w:r>
      <w:r w:rsidRPr="00614295">
        <w:rPr>
          <w:rFonts w:ascii="Arial" w:hAnsi="Arial"/>
        </w:rPr>
        <w:t xml:space="preserve"> wishes to modify, alter or otherwise change the site specific technical conditions relating to  a </w:t>
      </w:r>
      <w:r w:rsidRPr="00614295">
        <w:rPr>
          <w:rFonts w:ascii="Arial" w:hAnsi="Arial"/>
          <w:b/>
        </w:rPr>
        <w:t>Connection Site</w:t>
      </w:r>
      <w:r w:rsidRPr="00614295">
        <w:rPr>
          <w:rFonts w:ascii="Arial" w:hAnsi="Arial"/>
        </w:rPr>
        <w:t xml:space="preserve"> or the manner of their operation: </w:t>
      </w:r>
    </w:p>
    <w:p w14:paraId="15F9F018" w14:textId="77777777" w:rsidR="00FD6C6E" w:rsidRPr="00614295" w:rsidRDefault="00FD6C6E">
      <w:pPr>
        <w:pStyle w:val="Heading5"/>
        <w:ind w:left="1985" w:hanging="567"/>
        <w:jc w:val="both"/>
        <w:rPr>
          <w:rFonts w:ascii="Arial" w:hAnsi="Arial"/>
        </w:rPr>
      </w:pPr>
      <w:r w:rsidRPr="00614295">
        <w:rPr>
          <w:rFonts w:ascii="Arial" w:hAnsi="Arial"/>
        </w:rPr>
        <w:t>(a)</w:t>
      </w:r>
      <w:r w:rsidRPr="00614295">
        <w:rPr>
          <w:rFonts w:ascii="Arial" w:hAnsi="Arial"/>
        </w:rPr>
        <w:tab/>
        <w:t xml:space="preserve">under Appendix F4 to the relevant </w:t>
      </w:r>
      <w:r w:rsidRPr="00614295">
        <w:rPr>
          <w:rFonts w:ascii="Arial" w:hAnsi="Arial"/>
          <w:b/>
        </w:rPr>
        <w:t>Bilateral Connection Agreement</w:t>
      </w:r>
      <w:r w:rsidRPr="00614295">
        <w:rPr>
          <w:rFonts w:ascii="Arial" w:hAnsi="Arial"/>
        </w:rPr>
        <w:t xml:space="preserve"> it may do so upon obtaining the agreement of the other party such agreement not to be unreasonably withheld;</w:t>
      </w:r>
    </w:p>
    <w:p w14:paraId="307C8E07" w14:textId="77777777" w:rsidR="00FD6C6E" w:rsidRPr="00614295" w:rsidRDefault="00FD6C6E">
      <w:pPr>
        <w:pStyle w:val="Heading5"/>
        <w:ind w:left="1985" w:hanging="567"/>
        <w:jc w:val="both"/>
        <w:rPr>
          <w:rFonts w:ascii="Arial" w:hAnsi="Arial"/>
        </w:rPr>
      </w:pPr>
      <w:r w:rsidRPr="00614295">
        <w:rPr>
          <w:rFonts w:ascii="Arial" w:hAnsi="Arial"/>
        </w:rPr>
        <w:t>(b)</w:t>
      </w:r>
      <w:r w:rsidRPr="00614295">
        <w:rPr>
          <w:rFonts w:ascii="Arial" w:hAnsi="Arial"/>
        </w:rPr>
        <w:tab/>
        <w:t xml:space="preserve">under Appendices F1 or F3 or F5 to the relevant </w:t>
      </w:r>
      <w:r w:rsidRPr="00614295">
        <w:rPr>
          <w:rFonts w:ascii="Arial" w:hAnsi="Arial"/>
          <w:b/>
        </w:rPr>
        <w:t>Bilateral Connection Agreement</w:t>
      </w:r>
      <w:r w:rsidRPr="00614295">
        <w:rPr>
          <w:rFonts w:ascii="Arial" w:hAnsi="Arial"/>
        </w:rPr>
        <w:t xml:space="preserve"> it shall be deemed to be a </w:t>
      </w:r>
      <w:r w:rsidRPr="00614295">
        <w:rPr>
          <w:rFonts w:ascii="Arial" w:hAnsi="Arial"/>
          <w:b/>
        </w:rPr>
        <w:t>Modification</w:t>
      </w:r>
      <w:r w:rsidRPr="00614295">
        <w:rPr>
          <w:rFonts w:ascii="Arial" w:hAnsi="Arial"/>
        </w:rPr>
        <w:t xml:space="preserve"> for the purposes of the </w:t>
      </w:r>
      <w:r w:rsidRPr="00614295">
        <w:rPr>
          <w:rFonts w:ascii="Arial" w:hAnsi="Arial"/>
          <w:b/>
        </w:rPr>
        <w:t>CUSC</w:t>
      </w:r>
      <w:r w:rsidRPr="00614295">
        <w:rPr>
          <w:rFonts w:ascii="Arial" w:hAnsi="Arial"/>
        </w:rPr>
        <w:t>.</w:t>
      </w:r>
    </w:p>
    <w:p w14:paraId="35617D0F" w14:textId="77777777" w:rsidR="00FD6C6E" w:rsidRPr="00614295" w:rsidRDefault="00FD6C6E">
      <w:pPr>
        <w:pStyle w:val="Heading4"/>
        <w:ind w:left="1418" w:hanging="1418"/>
        <w:jc w:val="both"/>
        <w:rPr>
          <w:rFonts w:ascii="Arial" w:hAnsi="Arial"/>
        </w:rPr>
      </w:pPr>
      <w:r w:rsidRPr="00614295">
        <w:rPr>
          <w:rFonts w:ascii="Arial" w:hAnsi="Arial"/>
        </w:rPr>
        <w:t>9.1</w:t>
      </w:r>
      <w:r w:rsidR="00EE0D15" w:rsidRPr="00614295">
        <w:rPr>
          <w:rFonts w:ascii="Arial" w:hAnsi="Arial"/>
        </w:rPr>
        <w:t>2</w:t>
      </w:r>
      <w:r w:rsidRPr="00614295">
        <w:rPr>
          <w:rFonts w:ascii="Arial" w:hAnsi="Arial"/>
        </w:rPr>
        <w:t>.4</w:t>
      </w:r>
      <w:r w:rsidRPr="00614295">
        <w:rPr>
          <w:rFonts w:ascii="Arial" w:hAnsi="Arial"/>
        </w:rPr>
        <w:tab/>
        <w:t xml:space="preserve">Where, in the case of  a </w:t>
      </w:r>
      <w:r w:rsidRPr="00614295">
        <w:rPr>
          <w:rFonts w:ascii="Arial" w:hAnsi="Arial"/>
          <w:b/>
        </w:rPr>
        <w:t>Connection Site</w:t>
      </w:r>
      <w:r w:rsidRPr="00614295">
        <w:rPr>
          <w:rFonts w:ascii="Arial" w:hAnsi="Arial"/>
        </w:rPr>
        <w:t xml:space="preserve"> </w:t>
      </w:r>
      <w:r w:rsidRPr="00614295">
        <w:rPr>
          <w:rFonts w:ascii="Arial" w:hAnsi="Arial"/>
          <w:b/>
        </w:rPr>
        <w:t>Commissioned</w:t>
      </w:r>
      <w:r w:rsidRPr="00614295">
        <w:rPr>
          <w:rFonts w:ascii="Arial" w:hAnsi="Arial"/>
        </w:rPr>
        <w:t xml:space="preserve"> in England and Wales prior to the </w:t>
      </w:r>
      <w:r w:rsidRPr="00614295">
        <w:rPr>
          <w:rFonts w:ascii="Arial" w:hAnsi="Arial"/>
          <w:b/>
        </w:rPr>
        <w:t>Transfer Date</w:t>
      </w:r>
      <w:r w:rsidRPr="00614295">
        <w:rPr>
          <w:rFonts w:ascii="Arial" w:hAnsi="Arial"/>
        </w:rPr>
        <w:t xml:space="preserve">, on or immediately prior to the </w:t>
      </w:r>
      <w:r w:rsidRPr="00614295">
        <w:rPr>
          <w:rFonts w:ascii="Arial" w:hAnsi="Arial"/>
          <w:b/>
        </w:rPr>
        <w:t>Transfer Date</w:t>
      </w:r>
      <w:r w:rsidRPr="00614295">
        <w:rPr>
          <w:rFonts w:ascii="Arial" w:hAnsi="Arial"/>
        </w:rPr>
        <w:t xml:space="preserve"> a </w:t>
      </w:r>
      <w:r w:rsidRPr="00614295">
        <w:rPr>
          <w:rFonts w:ascii="Arial" w:hAnsi="Arial"/>
          <w:b/>
        </w:rPr>
        <w:t>User's Equipment</w:t>
      </w:r>
      <w:r w:rsidRPr="00614295">
        <w:rPr>
          <w:rFonts w:ascii="Arial" w:hAnsi="Arial"/>
        </w:rPr>
        <w:t xml:space="preserve"> subject to a particular </w:t>
      </w:r>
      <w:r w:rsidRPr="00614295">
        <w:rPr>
          <w:rFonts w:ascii="Arial" w:hAnsi="Arial"/>
          <w:b/>
        </w:rPr>
        <w:t>Bilateral Connection Agreement</w:t>
      </w:r>
      <w:r w:rsidRPr="00614295">
        <w:rPr>
          <w:rFonts w:ascii="Arial" w:hAnsi="Arial"/>
        </w:rPr>
        <w:t xml:space="preserve"> has any of the following technical attributes or facilities: </w:t>
      </w:r>
    </w:p>
    <w:p w14:paraId="78076C1B" w14:textId="77777777" w:rsidR="00FD6C6E" w:rsidRPr="00614295" w:rsidRDefault="00FD6C6E">
      <w:pPr>
        <w:pStyle w:val="Heading5"/>
        <w:ind w:left="1985" w:hanging="567"/>
        <w:rPr>
          <w:rFonts w:ascii="Arial" w:hAnsi="Arial"/>
        </w:rPr>
      </w:pPr>
      <w:r w:rsidRPr="00614295">
        <w:rPr>
          <w:rFonts w:ascii="Arial" w:hAnsi="Arial"/>
        </w:rPr>
        <w:t>(a)</w:t>
      </w:r>
      <w:r w:rsidRPr="00614295">
        <w:rPr>
          <w:rFonts w:ascii="Arial" w:hAnsi="Arial"/>
        </w:rPr>
        <w:tab/>
        <w:t>circuit breaker fail protection</w:t>
      </w:r>
    </w:p>
    <w:p w14:paraId="4FCB48D6" w14:textId="77777777" w:rsidR="00FD6C6E" w:rsidRPr="00614295" w:rsidRDefault="00FD6C6E">
      <w:pPr>
        <w:pStyle w:val="Heading5"/>
        <w:ind w:left="1985" w:hanging="567"/>
        <w:rPr>
          <w:rFonts w:ascii="Arial" w:hAnsi="Arial"/>
        </w:rPr>
      </w:pPr>
      <w:r w:rsidRPr="00614295">
        <w:rPr>
          <w:rFonts w:ascii="Arial" w:hAnsi="Arial"/>
        </w:rPr>
        <w:t>(b)</w:t>
      </w:r>
      <w:r w:rsidRPr="00614295">
        <w:rPr>
          <w:rFonts w:ascii="Arial" w:hAnsi="Arial"/>
        </w:rPr>
        <w:tab/>
        <w:t>pole slipping protection</w:t>
      </w:r>
    </w:p>
    <w:p w14:paraId="44B60B7D" w14:textId="77777777" w:rsidR="00FD6C6E" w:rsidRPr="00614295" w:rsidRDefault="00FD6C6E">
      <w:pPr>
        <w:pStyle w:val="Heading5"/>
        <w:ind w:left="1985" w:hanging="567"/>
        <w:rPr>
          <w:rFonts w:ascii="Arial" w:hAnsi="Arial"/>
        </w:rPr>
      </w:pPr>
      <w:r w:rsidRPr="00614295">
        <w:rPr>
          <w:rFonts w:ascii="Arial" w:hAnsi="Arial"/>
        </w:rPr>
        <w:t>(c)</w:t>
      </w:r>
      <w:r w:rsidRPr="00614295">
        <w:rPr>
          <w:rFonts w:ascii="Arial" w:hAnsi="Arial"/>
        </w:rPr>
        <w:tab/>
        <w:t>fault disconnection facilities</w:t>
      </w:r>
    </w:p>
    <w:p w14:paraId="16E39AC5" w14:textId="77777777" w:rsidR="00FD6C6E" w:rsidRPr="00614295" w:rsidRDefault="00FD6C6E">
      <w:pPr>
        <w:pStyle w:val="Heading5"/>
        <w:ind w:left="1985" w:hanging="567"/>
        <w:rPr>
          <w:rFonts w:ascii="Arial" w:hAnsi="Arial"/>
        </w:rPr>
      </w:pPr>
      <w:r w:rsidRPr="00614295">
        <w:rPr>
          <w:rFonts w:ascii="Arial" w:hAnsi="Arial"/>
        </w:rPr>
        <w:t>(d)</w:t>
      </w:r>
      <w:r w:rsidRPr="00614295">
        <w:rPr>
          <w:rFonts w:ascii="Arial" w:hAnsi="Arial"/>
        </w:rPr>
        <w:tab/>
        <w:t>automatic switching equipment</w:t>
      </w:r>
    </w:p>
    <w:p w14:paraId="34B541AC" w14:textId="77777777" w:rsidR="00FD6C6E" w:rsidRPr="00614295" w:rsidRDefault="00FD6C6E">
      <w:pPr>
        <w:pStyle w:val="Heading5"/>
        <w:ind w:left="1985" w:hanging="567"/>
        <w:rPr>
          <w:rFonts w:ascii="Arial" w:hAnsi="Arial"/>
        </w:rPr>
      </w:pPr>
      <w:r w:rsidRPr="00614295">
        <w:rPr>
          <w:rFonts w:ascii="Arial" w:hAnsi="Arial"/>
        </w:rPr>
        <w:t>(e)</w:t>
      </w:r>
      <w:r w:rsidRPr="00614295">
        <w:rPr>
          <w:rFonts w:ascii="Arial" w:hAnsi="Arial"/>
        </w:rPr>
        <w:tab/>
        <w:t>control arrangements</w:t>
      </w:r>
    </w:p>
    <w:p w14:paraId="28A52F9D" w14:textId="77777777" w:rsidR="00FD6C6E" w:rsidRPr="00614295" w:rsidRDefault="00FD6C6E">
      <w:pPr>
        <w:pStyle w:val="Heading5"/>
        <w:ind w:left="1985" w:hanging="567"/>
        <w:rPr>
          <w:rFonts w:ascii="Arial" w:hAnsi="Arial"/>
        </w:rPr>
      </w:pPr>
      <w:r w:rsidRPr="00614295">
        <w:rPr>
          <w:rFonts w:ascii="Arial" w:hAnsi="Arial"/>
        </w:rPr>
        <w:t>(f)</w:t>
      </w:r>
      <w:r w:rsidRPr="00614295">
        <w:rPr>
          <w:rFonts w:ascii="Arial" w:hAnsi="Arial"/>
        </w:rPr>
        <w:tab/>
        <w:t>voltage and current signals for system monitoring</w:t>
      </w:r>
    </w:p>
    <w:p w14:paraId="6420627D" w14:textId="77777777" w:rsidR="00FD6C6E" w:rsidRPr="00614295" w:rsidRDefault="00FD6C6E">
      <w:pPr>
        <w:pStyle w:val="Heading5"/>
        <w:ind w:left="1985" w:hanging="567"/>
        <w:rPr>
          <w:rFonts w:ascii="Arial" w:hAnsi="Arial"/>
        </w:rPr>
      </w:pPr>
      <w:r w:rsidRPr="00614295">
        <w:rPr>
          <w:rFonts w:ascii="Arial" w:hAnsi="Arial"/>
        </w:rPr>
        <w:t>(g)</w:t>
      </w:r>
      <w:r w:rsidRPr="00614295">
        <w:rPr>
          <w:rFonts w:ascii="Arial" w:hAnsi="Arial"/>
        </w:rPr>
        <w:tab/>
        <w:t>control telephony</w:t>
      </w:r>
    </w:p>
    <w:p w14:paraId="496F480D" w14:textId="77777777" w:rsidR="00FD6C6E" w:rsidRPr="00614295" w:rsidRDefault="00FD6C6E">
      <w:pPr>
        <w:pStyle w:val="Heading5"/>
        <w:ind w:left="1985" w:hanging="567"/>
        <w:rPr>
          <w:rFonts w:ascii="Arial" w:hAnsi="Arial"/>
        </w:rPr>
      </w:pPr>
      <w:r w:rsidRPr="00614295">
        <w:rPr>
          <w:rFonts w:ascii="Arial" w:hAnsi="Arial"/>
        </w:rPr>
        <w:t>(h)</w:t>
      </w:r>
      <w:r w:rsidRPr="00614295">
        <w:rPr>
          <w:rFonts w:ascii="Arial" w:hAnsi="Arial"/>
        </w:rPr>
        <w:tab/>
        <w:t>operational metering,</w:t>
      </w:r>
    </w:p>
    <w:p w14:paraId="4D2BF11D" w14:textId="77777777" w:rsidR="00FD6C6E" w:rsidRPr="00614295" w:rsidRDefault="00FD6C6E">
      <w:pPr>
        <w:pStyle w:val="clauseindent"/>
        <w:spacing w:after="360"/>
        <w:ind w:left="1418"/>
        <w:jc w:val="both"/>
        <w:rPr>
          <w:rFonts w:ascii="Arial" w:hAnsi="Arial"/>
          <w:i/>
        </w:rPr>
      </w:pPr>
      <w:r w:rsidRPr="00614295">
        <w:rPr>
          <w:rFonts w:ascii="Arial" w:hAnsi="Arial"/>
        </w:rPr>
        <w:t xml:space="preserve">the </w:t>
      </w:r>
      <w:r w:rsidRPr="00614295">
        <w:rPr>
          <w:rFonts w:ascii="Arial" w:hAnsi="Arial"/>
          <w:b/>
        </w:rPr>
        <w:t>User</w:t>
      </w:r>
      <w:r w:rsidRPr="00614295">
        <w:rPr>
          <w:rFonts w:ascii="Arial" w:hAnsi="Arial"/>
        </w:rPr>
        <w:t xml:space="preserve"> shall, as between </w:t>
      </w:r>
      <w:r w:rsidRPr="00614295">
        <w:rPr>
          <w:rFonts w:ascii="Arial" w:hAnsi="Arial"/>
          <w:b/>
          <w:bCs/>
        </w:rPr>
        <w:t>The Company</w:t>
      </w:r>
      <w:r w:rsidRPr="00614295">
        <w:rPr>
          <w:rFonts w:ascii="Arial" w:hAnsi="Arial"/>
        </w:rPr>
        <w:t xml:space="preserve"> and that </w:t>
      </w:r>
      <w:r w:rsidRPr="00614295">
        <w:rPr>
          <w:rFonts w:ascii="Arial" w:hAnsi="Arial"/>
          <w:b/>
        </w:rPr>
        <w:t>User</w:t>
      </w:r>
      <w:r w:rsidRPr="00614295">
        <w:rPr>
          <w:rFonts w:ascii="Arial" w:hAnsi="Arial"/>
        </w:rPr>
        <w:t>, use all reasonable endeavours to ensure that during the period of</w:t>
      </w:r>
      <w:r w:rsidRPr="00614295">
        <w:rPr>
          <w:rFonts w:ascii="Arial" w:hAnsi="Arial"/>
          <w:b/>
          <w:i/>
        </w:rPr>
        <w:t xml:space="preserve"> </w:t>
      </w:r>
      <w:r w:rsidRPr="00614295">
        <w:rPr>
          <w:rFonts w:ascii="Arial" w:hAnsi="Arial"/>
        </w:rPr>
        <w:t xml:space="preserve">such </w:t>
      </w:r>
      <w:r w:rsidRPr="00614295">
        <w:rPr>
          <w:rFonts w:ascii="Arial" w:hAnsi="Arial"/>
          <w:b/>
        </w:rPr>
        <w:lastRenderedPageBreak/>
        <w:t>Bilateral Connection Agreement</w:t>
      </w:r>
      <w:r w:rsidRPr="00614295">
        <w:rPr>
          <w:rFonts w:ascii="Arial" w:hAnsi="Arial"/>
        </w:rPr>
        <w:t xml:space="preserve"> the </w:t>
      </w:r>
      <w:r w:rsidRPr="00614295">
        <w:rPr>
          <w:rFonts w:ascii="Arial" w:hAnsi="Arial"/>
          <w:b/>
        </w:rPr>
        <w:t>User's Equipment</w:t>
      </w:r>
      <w:r w:rsidRPr="00614295">
        <w:rPr>
          <w:rFonts w:ascii="Arial" w:hAnsi="Arial"/>
        </w:rPr>
        <w:t xml:space="preserve"> which is subject to</w:t>
      </w:r>
      <w:r w:rsidRPr="00614295">
        <w:rPr>
          <w:rFonts w:ascii="Arial" w:hAnsi="Arial"/>
          <w:b/>
          <w:i/>
        </w:rPr>
        <w:t xml:space="preserve"> </w:t>
      </w:r>
      <w:r w:rsidRPr="00614295">
        <w:rPr>
          <w:rFonts w:ascii="Arial" w:hAnsi="Arial"/>
        </w:rPr>
        <w:t xml:space="preserve">that </w:t>
      </w:r>
      <w:r w:rsidRPr="00614295">
        <w:rPr>
          <w:rFonts w:ascii="Arial" w:hAnsi="Arial"/>
          <w:b/>
        </w:rPr>
        <w:t xml:space="preserve">Bilateral Connection Agreement </w:t>
      </w:r>
      <w:r w:rsidRPr="00614295">
        <w:rPr>
          <w:rFonts w:ascii="Arial" w:hAnsi="Arial"/>
        </w:rPr>
        <w:t xml:space="preserve">retains such technical attributes or facilities provided always that if the </w:t>
      </w:r>
      <w:r w:rsidRPr="00614295">
        <w:rPr>
          <w:rFonts w:ascii="Arial" w:hAnsi="Arial"/>
          <w:b/>
        </w:rPr>
        <w:t>User</w:t>
      </w:r>
      <w:r w:rsidRPr="00614295">
        <w:rPr>
          <w:rFonts w:ascii="Arial" w:hAnsi="Arial"/>
        </w:rPr>
        <w:t xml:space="preserve"> wishes to modify alter or otherwise change the same or their operation it may do so by following the procedures relating to a </w:t>
      </w:r>
      <w:r w:rsidRPr="00614295">
        <w:rPr>
          <w:rFonts w:ascii="Arial" w:hAnsi="Arial"/>
          <w:b/>
        </w:rPr>
        <w:t xml:space="preserve">Modification </w:t>
      </w:r>
      <w:r w:rsidRPr="00614295">
        <w:rPr>
          <w:rFonts w:ascii="Arial" w:hAnsi="Arial"/>
        </w:rPr>
        <w:t xml:space="preserve">in accordance with the </w:t>
      </w:r>
      <w:r w:rsidRPr="00614295">
        <w:rPr>
          <w:rFonts w:ascii="Arial" w:hAnsi="Arial"/>
          <w:b/>
        </w:rPr>
        <w:t>CUSC</w:t>
      </w:r>
      <w:r w:rsidRPr="00614295">
        <w:rPr>
          <w:rFonts w:ascii="Arial" w:hAnsi="Arial"/>
        </w:rPr>
        <w:t>.</w:t>
      </w:r>
    </w:p>
    <w:p w14:paraId="29CDCFEF" w14:textId="77777777" w:rsidR="00FD6C6E" w:rsidRPr="00614295" w:rsidRDefault="00FD6C6E">
      <w:pPr>
        <w:pStyle w:val="BodyText"/>
        <w:ind w:left="1418" w:hanging="1418"/>
        <w:rPr>
          <w:rFonts w:ascii="Arial" w:hAnsi="Arial"/>
          <w:b/>
        </w:rPr>
      </w:pPr>
      <w:r w:rsidRPr="00614295">
        <w:rPr>
          <w:rFonts w:ascii="Arial" w:hAnsi="Arial"/>
          <w:b/>
        </w:rPr>
        <w:t>9.1</w:t>
      </w:r>
      <w:r w:rsidR="00EE0D15" w:rsidRPr="00614295">
        <w:rPr>
          <w:rFonts w:ascii="Arial" w:hAnsi="Arial"/>
          <w:b/>
        </w:rPr>
        <w:t>3</w:t>
      </w:r>
      <w:r w:rsidRPr="00614295">
        <w:rPr>
          <w:rFonts w:ascii="Arial" w:hAnsi="Arial"/>
          <w:b/>
        </w:rPr>
        <w:tab/>
        <w:t>SAFETY RULES</w:t>
      </w:r>
    </w:p>
    <w:p w14:paraId="57AEDAF7" w14:textId="77777777" w:rsidR="00FD6C6E" w:rsidRPr="00614295" w:rsidRDefault="00FD6C6E">
      <w:pPr>
        <w:pStyle w:val="Heading4"/>
        <w:ind w:left="1418" w:hanging="1418"/>
        <w:jc w:val="both"/>
        <w:rPr>
          <w:rFonts w:ascii="Arial" w:hAnsi="Arial"/>
        </w:rPr>
      </w:pPr>
      <w:r w:rsidRPr="00614295">
        <w:rPr>
          <w:rFonts w:ascii="Arial" w:hAnsi="Arial"/>
        </w:rPr>
        <w:t>9.1</w:t>
      </w:r>
      <w:r w:rsidR="00EE0D15" w:rsidRPr="00614295">
        <w:rPr>
          <w:rFonts w:ascii="Arial" w:hAnsi="Arial"/>
        </w:rPr>
        <w:t>3</w:t>
      </w:r>
      <w:r w:rsidRPr="00614295">
        <w:rPr>
          <w:rFonts w:ascii="Arial" w:hAnsi="Arial"/>
        </w:rPr>
        <w:t>.1</w:t>
      </w:r>
      <w:r w:rsidRPr="00614295">
        <w:rPr>
          <w:rFonts w:ascii="Arial" w:hAnsi="Arial"/>
        </w:rPr>
        <w:tab/>
      </w:r>
      <w:r w:rsidRPr="00614295">
        <w:rPr>
          <w:rFonts w:ascii="Arial" w:hAnsi="Arial"/>
        </w:rPr>
        <w:tab/>
        <w:t>In relation to a</w:t>
      </w:r>
      <w:r w:rsidRPr="00614295">
        <w:rPr>
          <w:rFonts w:ascii="Arial" w:hAnsi="Arial"/>
          <w:b/>
        </w:rPr>
        <w:t xml:space="preserve"> Connection Site</w:t>
      </w:r>
      <w:r w:rsidRPr="00614295">
        <w:rPr>
          <w:rFonts w:ascii="Arial" w:hAnsi="Arial"/>
        </w:rPr>
        <w:t xml:space="preserve"> </w:t>
      </w:r>
      <w:r w:rsidR="00BC0F4D" w:rsidRPr="00614295">
        <w:rPr>
          <w:rFonts w:ascii="Arial" w:hAnsi="Arial"/>
          <w:b/>
        </w:rPr>
        <w:t>Onshore</w:t>
      </w:r>
      <w:r w:rsidR="00BC0F4D" w:rsidRPr="00614295">
        <w:rPr>
          <w:rFonts w:ascii="Arial" w:hAnsi="Arial"/>
        </w:rPr>
        <w:t xml:space="preserve"> </w:t>
      </w:r>
      <w:r w:rsidRPr="00614295">
        <w:rPr>
          <w:rFonts w:ascii="Arial" w:hAnsi="Arial"/>
          <w:b/>
          <w:bCs/>
        </w:rPr>
        <w:t>The Company</w:t>
      </w:r>
      <w:r w:rsidRPr="00614295">
        <w:rPr>
          <w:rFonts w:ascii="Arial" w:hAnsi="Arial"/>
        </w:rPr>
        <w:t xml:space="preserve"> shall procure that the </w:t>
      </w:r>
      <w:r w:rsidRPr="00614295">
        <w:rPr>
          <w:rFonts w:ascii="Arial" w:hAnsi="Arial"/>
          <w:b/>
        </w:rPr>
        <w:t>Relevant Transmission Licensee</w:t>
      </w:r>
      <w:r w:rsidRPr="00614295">
        <w:rPr>
          <w:rFonts w:ascii="Arial" w:hAnsi="Arial"/>
        </w:rPr>
        <w:t xml:space="preserve"> supplies to the </w:t>
      </w:r>
      <w:r w:rsidRPr="00614295">
        <w:rPr>
          <w:rFonts w:ascii="Arial" w:hAnsi="Arial"/>
          <w:b/>
        </w:rPr>
        <w:t>User</w:t>
      </w:r>
      <w:r w:rsidRPr="00614295">
        <w:rPr>
          <w:rFonts w:ascii="Arial" w:hAnsi="Arial"/>
        </w:rPr>
        <w:t xml:space="preserve"> a copy of their </w:t>
      </w:r>
      <w:r w:rsidRPr="00614295">
        <w:rPr>
          <w:rFonts w:ascii="Arial" w:hAnsi="Arial"/>
          <w:b/>
        </w:rPr>
        <w:t xml:space="preserve">Safety Rules </w:t>
      </w:r>
      <w:r w:rsidRPr="00614295">
        <w:rPr>
          <w:rFonts w:ascii="Arial" w:hAnsi="Arial"/>
        </w:rPr>
        <w:t>current from time to time,</w:t>
      </w:r>
      <w:r w:rsidRPr="00614295">
        <w:rPr>
          <w:rFonts w:ascii="Arial" w:hAnsi="Arial"/>
          <w:b/>
          <w:i/>
        </w:rPr>
        <w:t xml:space="preserve"> </w:t>
      </w:r>
      <w:r w:rsidRPr="00614295">
        <w:rPr>
          <w:rFonts w:ascii="Arial" w:hAnsi="Arial"/>
        </w:rPr>
        <w:t xml:space="preserve">including any site-specific </w:t>
      </w:r>
      <w:r w:rsidRPr="00614295">
        <w:rPr>
          <w:rFonts w:ascii="Arial" w:hAnsi="Arial"/>
          <w:b/>
        </w:rPr>
        <w:t>Safety Rules</w:t>
      </w:r>
      <w:r w:rsidRPr="00614295">
        <w:rPr>
          <w:rFonts w:ascii="Arial" w:hAnsi="Arial"/>
        </w:rPr>
        <w:t xml:space="preserve">, and also a copy of the </w:t>
      </w:r>
      <w:r w:rsidRPr="00614295">
        <w:rPr>
          <w:rFonts w:ascii="Arial" w:hAnsi="Arial"/>
          <w:b/>
        </w:rPr>
        <w:t>Local Safety Instructions</w:t>
      </w:r>
      <w:r w:rsidRPr="00614295">
        <w:rPr>
          <w:rFonts w:ascii="Arial" w:hAnsi="Arial"/>
        </w:rPr>
        <w:t xml:space="preserve"> applicable at each </w:t>
      </w:r>
      <w:r w:rsidRPr="00614295">
        <w:rPr>
          <w:rFonts w:ascii="Arial" w:hAnsi="Arial"/>
          <w:b/>
        </w:rPr>
        <w:t>Connection Site</w:t>
      </w:r>
      <w:r w:rsidRPr="00614295">
        <w:rPr>
          <w:rFonts w:ascii="Arial" w:hAnsi="Arial"/>
        </w:rPr>
        <w:t xml:space="preserve"> from time to time.</w:t>
      </w:r>
    </w:p>
    <w:p w14:paraId="6A131915" w14:textId="77777777" w:rsidR="00FD6C6E" w:rsidRPr="00614295" w:rsidRDefault="00FD6C6E">
      <w:pPr>
        <w:pStyle w:val="Heading4"/>
        <w:ind w:left="1418" w:hanging="1418"/>
        <w:jc w:val="both"/>
        <w:rPr>
          <w:rFonts w:ascii="Arial" w:hAnsi="Arial"/>
        </w:rPr>
      </w:pPr>
      <w:r w:rsidRPr="00614295">
        <w:rPr>
          <w:rFonts w:ascii="Arial" w:hAnsi="Arial"/>
        </w:rPr>
        <w:t>9.1</w:t>
      </w:r>
      <w:r w:rsidR="00EE0D15" w:rsidRPr="00614295">
        <w:rPr>
          <w:rFonts w:ascii="Arial" w:hAnsi="Arial"/>
        </w:rPr>
        <w:t>3</w:t>
      </w:r>
      <w:r w:rsidRPr="00614295">
        <w:rPr>
          <w:rFonts w:ascii="Arial" w:hAnsi="Arial"/>
        </w:rPr>
        <w:t>.2</w:t>
      </w:r>
      <w:r w:rsidRPr="00614295">
        <w:rPr>
          <w:rFonts w:ascii="Arial" w:hAnsi="Arial"/>
        </w:rPr>
        <w:tab/>
        <w:t xml:space="preserve">In relation to a </w:t>
      </w:r>
      <w:r w:rsidRPr="00614295">
        <w:rPr>
          <w:rFonts w:ascii="Arial" w:hAnsi="Arial"/>
          <w:b/>
        </w:rPr>
        <w:t>Connection Site</w:t>
      </w:r>
      <w:r w:rsidR="00BC0F4D" w:rsidRPr="00614295">
        <w:rPr>
          <w:rFonts w:ascii="Arial" w:hAnsi="Arial"/>
          <w:b/>
        </w:rPr>
        <w:t xml:space="preserve"> Onshore</w:t>
      </w:r>
      <w:r w:rsidRPr="00614295">
        <w:rPr>
          <w:rFonts w:ascii="Arial" w:hAnsi="Arial"/>
        </w:rPr>
        <w:t xml:space="preserve"> each </w:t>
      </w:r>
      <w:r w:rsidRPr="00614295">
        <w:rPr>
          <w:rFonts w:ascii="Arial" w:hAnsi="Arial"/>
          <w:b/>
        </w:rPr>
        <w:t>User</w:t>
      </w:r>
      <w:r w:rsidRPr="00614295">
        <w:rPr>
          <w:rFonts w:ascii="Arial" w:hAnsi="Arial"/>
        </w:rPr>
        <w:t xml:space="preserve"> will supply to the </w:t>
      </w:r>
      <w:r w:rsidRPr="00614295">
        <w:rPr>
          <w:rFonts w:ascii="Arial" w:hAnsi="Arial"/>
          <w:b/>
        </w:rPr>
        <w:t>Relevant Transmission Licensee</w:t>
      </w:r>
      <w:r w:rsidRPr="00614295">
        <w:rPr>
          <w:rFonts w:ascii="Arial" w:hAnsi="Arial"/>
        </w:rPr>
        <w:t xml:space="preserve"> a copy of their </w:t>
      </w:r>
      <w:r w:rsidRPr="00614295">
        <w:rPr>
          <w:rFonts w:ascii="Arial" w:hAnsi="Arial"/>
          <w:b/>
        </w:rPr>
        <w:t xml:space="preserve">Safety Rules </w:t>
      </w:r>
      <w:r w:rsidRPr="00614295">
        <w:rPr>
          <w:rFonts w:ascii="Arial" w:hAnsi="Arial"/>
        </w:rPr>
        <w:t>current from time to time,</w:t>
      </w:r>
      <w:r w:rsidRPr="00614295">
        <w:rPr>
          <w:rFonts w:ascii="Arial" w:hAnsi="Arial"/>
          <w:b/>
          <w:i/>
        </w:rPr>
        <w:t xml:space="preserve"> </w:t>
      </w:r>
      <w:r w:rsidRPr="00614295">
        <w:rPr>
          <w:rFonts w:ascii="Arial" w:hAnsi="Arial"/>
        </w:rPr>
        <w:t xml:space="preserve">including any site-specific </w:t>
      </w:r>
      <w:r w:rsidRPr="00614295">
        <w:rPr>
          <w:rFonts w:ascii="Arial" w:hAnsi="Arial"/>
          <w:b/>
        </w:rPr>
        <w:t>Safety Rules</w:t>
      </w:r>
      <w:r w:rsidRPr="00614295">
        <w:rPr>
          <w:rFonts w:ascii="Arial" w:hAnsi="Arial"/>
        </w:rPr>
        <w:t xml:space="preserve">, and also a copy of the </w:t>
      </w:r>
      <w:r w:rsidRPr="00614295">
        <w:rPr>
          <w:rFonts w:ascii="Arial" w:hAnsi="Arial"/>
          <w:b/>
        </w:rPr>
        <w:t>Local Safety Instructions</w:t>
      </w:r>
      <w:r w:rsidRPr="00614295">
        <w:rPr>
          <w:rFonts w:ascii="Arial" w:hAnsi="Arial"/>
        </w:rPr>
        <w:t xml:space="preserve"> applicable at each  </w:t>
      </w:r>
      <w:r w:rsidRPr="00614295">
        <w:rPr>
          <w:rFonts w:ascii="Arial" w:hAnsi="Arial"/>
          <w:b/>
        </w:rPr>
        <w:t>Connection Site</w:t>
      </w:r>
      <w:r w:rsidRPr="00614295">
        <w:rPr>
          <w:rFonts w:ascii="Arial" w:hAnsi="Arial"/>
        </w:rPr>
        <w:t xml:space="preserve"> from time to time.</w:t>
      </w:r>
    </w:p>
    <w:p w14:paraId="79B63549" w14:textId="77777777" w:rsidR="00FD6C6E" w:rsidRPr="00614295" w:rsidRDefault="00FD6C6E">
      <w:pPr>
        <w:pStyle w:val="BodyText"/>
        <w:ind w:left="1418" w:hanging="1418"/>
        <w:rPr>
          <w:rFonts w:ascii="Arial" w:hAnsi="Arial"/>
          <w:b/>
        </w:rPr>
      </w:pPr>
      <w:r w:rsidRPr="00614295">
        <w:rPr>
          <w:rFonts w:ascii="Arial" w:hAnsi="Arial"/>
          <w:b/>
        </w:rPr>
        <w:t>9.1</w:t>
      </w:r>
      <w:r w:rsidR="00EE0D15" w:rsidRPr="00614295">
        <w:rPr>
          <w:rFonts w:ascii="Arial" w:hAnsi="Arial"/>
          <w:b/>
        </w:rPr>
        <w:t>4</w:t>
      </w:r>
      <w:r w:rsidRPr="00614295">
        <w:rPr>
          <w:rFonts w:ascii="Arial" w:hAnsi="Arial"/>
          <w:b/>
        </w:rPr>
        <w:tab/>
        <w:t>INTERFACE AGREEMENT</w:t>
      </w:r>
    </w:p>
    <w:p w14:paraId="5E27189F"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4</w:t>
      </w:r>
      <w:r w:rsidRPr="00614295">
        <w:rPr>
          <w:rFonts w:ascii="Arial" w:hAnsi="Arial"/>
          <w:sz w:val="24"/>
        </w:rPr>
        <w:t>.1</w:t>
      </w:r>
      <w:r w:rsidRPr="00614295">
        <w:rPr>
          <w:rFonts w:ascii="Arial" w:hAnsi="Arial"/>
          <w:sz w:val="24"/>
        </w:rPr>
        <w:tab/>
      </w:r>
      <w:r w:rsidRPr="00614295">
        <w:rPr>
          <w:rFonts w:ascii="Arial" w:hAnsi="Arial"/>
          <w:sz w:val="24"/>
        </w:rPr>
        <w:tab/>
        <w:t xml:space="preserve">In relation to </w:t>
      </w:r>
      <w:r w:rsidRPr="00614295">
        <w:rPr>
          <w:rFonts w:ascii="Arial" w:hAnsi="Arial"/>
          <w:b/>
          <w:sz w:val="24"/>
        </w:rPr>
        <w:t>Connection</w:t>
      </w:r>
      <w:r w:rsidRPr="00614295">
        <w:rPr>
          <w:rFonts w:ascii="Arial" w:hAnsi="Arial"/>
          <w:sz w:val="24"/>
        </w:rPr>
        <w:t xml:space="preserve"> </w:t>
      </w:r>
      <w:r w:rsidRPr="00614295">
        <w:rPr>
          <w:rFonts w:ascii="Arial" w:hAnsi="Arial"/>
          <w:b/>
          <w:sz w:val="24"/>
        </w:rPr>
        <w:t>Sites</w:t>
      </w:r>
      <w:r w:rsidRPr="00614295">
        <w:rPr>
          <w:rFonts w:ascii="Arial" w:hAnsi="Arial"/>
          <w:sz w:val="24"/>
        </w:rPr>
        <w:t xml:space="preserve"> and </w:t>
      </w:r>
      <w:r w:rsidRPr="00614295">
        <w:rPr>
          <w:rFonts w:ascii="Arial" w:hAnsi="Arial"/>
          <w:b/>
          <w:sz w:val="24"/>
        </w:rPr>
        <w:t>New Connection Sites</w:t>
      </w:r>
      <w:r w:rsidR="00BC0F4D" w:rsidRPr="00614295">
        <w:rPr>
          <w:rFonts w:ascii="Arial" w:hAnsi="Arial"/>
          <w:sz w:val="24"/>
        </w:rPr>
        <w:t xml:space="preserve"> </w:t>
      </w:r>
      <w:r w:rsidR="00BC0F4D" w:rsidRPr="00614295">
        <w:rPr>
          <w:rFonts w:ascii="Arial" w:hAnsi="Arial"/>
          <w:b/>
          <w:sz w:val="24"/>
        </w:rPr>
        <w:t xml:space="preserve">Onshore </w:t>
      </w:r>
      <w:r w:rsidRPr="00614295">
        <w:rPr>
          <w:rFonts w:ascii="Arial" w:hAnsi="Arial"/>
          <w:b/>
          <w:bCs/>
          <w:sz w:val="24"/>
        </w:rPr>
        <w:t>The Company</w:t>
      </w:r>
      <w:r w:rsidRPr="00614295">
        <w:rPr>
          <w:rFonts w:ascii="Arial" w:hAnsi="Arial"/>
          <w:sz w:val="24"/>
        </w:rPr>
        <w:t xml:space="preserve"> shall procure that the </w:t>
      </w:r>
      <w:r w:rsidRPr="00614295">
        <w:rPr>
          <w:rFonts w:ascii="Arial" w:hAnsi="Arial"/>
          <w:b/>
          <w:sz w:val="24"/>
        </w:rPr>
        <w:t>Relevant Transmission Licensee</w:t>
      </w:r>
      <w:r w:rsidRPr="00614295">
        <w:rPr>
          <w:rFonts w:ascii="Arial" w:hAnsi="Arial"/>
          <w:sz w:val="24"/>
        </w:rPr>
        <w:t xml:space="preserve"> shall enter into an </w:t>
      </w:r>
      <w:r w:rsidRPr="00614295">
        <w:rPr>
          <w:rFonts w:ascii="Arial" w:hAnsi="Arial"/>
          <w:b/>
          <w:sz w:val="24"/>
        </w:rPr>
        <w:t xml:space="preserve">Interface Agreement </w:t>
      </w:r>
      <w:r w:rsidRPr="00614295">
        <w:rPr>
          <w:rFonts w:ascii="Arial" w:hAnsi="Arial"/>
          <w:sz w:val="24"/>
        </w:rPr>
        <w:t xml:space="preserve">with a </w:t>
      </w:r>
      <w:r w:rsidRPr="00614295">
        <w:rPr>
          <w:rFonts w:ascii="Arial" w:hAnsi="Arial"/>
          <w:b/>
          <w:sz w:val="24"/>
        </w:rPr>
        <w:t>User</w:t>
      </w:r>
      <w:r w:rsidRPr="00614295">
        <w:rPr>
          <w:rFonts w:ascii="Arial" w:hAnsi="Arial"/>
          <w:sz w:val="24"/>
        </w:rPr>
        <w:t xml:space="preserve"> in either case in a form to be agreed between them but based substantially on the forms set out in Schedule 2 as appropriate where such </w:t>
      </w:r>
      <w:r w:rsidRPr="00614295">
        <w:rPr>
          <w:rFonts w:ascii="Arial" w:hAnsi="Arial"/>
          <w:b/>
          <w:sz w:val="24"/>
        </w:rPr>
        <w:t>Interface Agreement(s)</w:t>
      </w:r>
      <w:r w:rsidRPr="00614295">
        <w:rPr>
          <w:rFonts w:ascii="Arial" w:hAnsi="Arial"/>
          <w:sz w:val="24"/>
        </w:rPr>
        <w:t xml:space="preserve"> is/are required pursuant to the applicable </w:t>
      </w:r>
      <w:r w:rsidRPr="00614295">
        <w:rPr>
          <w:rFonts w:ascii="Arial" w:hAnsi="Arial"/>
          <w:b/>
          <w:sz w:val="24"/>
        </w:rPr>
        <w:t>Bilateral Connection Agreement</w:t>
      </w:r>
      <w:r w:rsidRPr="00614295">
        <w:rPr>
          <w:rFonts w:ascii="Arial" w:hAnsi="Arial"/>
          <w:sz w:val="24"/>
        </w:rPr>
        <w:t xml:space="preserve"> or otherwise.</w:t>
      </w:r>
    </w:p>
    <w:p w14:paraId="1CE86335" w14:textId="77777777" w:rsidR="00FD6C6E" w:rsidRPr="00614295" w:rsidRDefault="00FD6C6E">
      <w:pPr>
        <w:ind w:left="1418" w:hanging="1418"/>
        <w:jc w:val="both"/>
        <w:rPr>
          <w:rFonts w:ascii="Arial" w:hAnsi="Arial"/>
          <w:sz w:val="24"/>
        </w:rPr>
      </w:pPr>
    </w:p>
    <w:p w14:paraId="1A329AC2" w14:textId="77777777" w:rsidR="00FD6C6E" w:rsidRPr="00614295" w:rsidRDefault="00FD6C6E">
      <w:pPr>
        <w:pStyle w:val="clauseindent"/>
        <w:spacing w:after="360"/>
        <w:ind w:left="1418" w:hanging="1418"/>
        <w:jc w:val="both"/>
        <w:rPr>
          <w:rFonts w:ascii="Arial" w:hAnsi="Arial"/>
        </w:rPr>
      </w:pPr>
      <w:r w:rsidRPr="00614295">
        <w:rPr>
          <w:rFonts w:ascii="Arial" w:hAnsi="Arial"/>
        </w:rPr>
        <w:t>9.1</w:t>
      </w:r>
      <w:r w:rsidR="00EE0D15" w:rsidRPr="00614295">
        <w:rPr>
          <w:rFonts w:ascii="Arial" w:hAnsi="Arial"/>
        </w:rPr>
        <w:t>4</w:t>
      </w:r>
      <w:r w:rsidRPr="00614295">
        <w:rPr>
          <w:rFonts w:ascii="Arial" w:hAnsi="Arial"/>
        </w:rPr>
        <w:t>.2</w:t>
      </w:r>
      <w:r w:rsidRPr="00614295">
        <w:rPr>
          <w:rFonts w:ascii="Arial" w:hAnsi="Arial"/>
        </w:rPr>
        <w:tab/>
        <w:t xml:space="preserve">In relation to </w:t>
      </w:r>
      <w:r w:rsidRPr="00614295">
        <w:rPr>
          <w:rFonts w:ascii="Arial" w:hAnsi="Arial"/>
          <w:b/>
        </w:rPr>
        <w:t>Connection Sites</w:t>
      </w:r>
      <w:r w:rsidRPr="00614295">
        <w:rPr>
          <w:rFonts w:ascii="Arial" w:hAnsi="Arial"/>
        </w:rPr>
        <w:t xml:space="preserve"> and </w:t>
      </w:r>
      <w:r w:rsidRPr="00614295">
        <w:rPr>
          <w:rFonts w:ascii="Arial" w:hAnsi="Arial"/>
          <w:b/>
        </w:rPr>
        <w:t>New Connection Sites</w:t>
      </w:r>
      <w:r w:rsidR="00BC0F4D" w:rsidRPr="00614295">
        <w:rPr>
          <w:rFonts w:ascii="Arial" w:hAnsi="Arial"/>
        </w:rPr>
        <w:t xml:space="preserve"> </w:t>
      </w:r>
      <w:r w:rsidR="00BC0F4D" w:rsidRPr="00614295">
        <w:rPr>
          <w:rFonts w:ascii="Arial" w:hAnsi="Arial"/>
          <w:b/>
        </w:rPr>
        <w:t>Onshore</w:t>
      </w:r>
      <w:r w:rsidRPr="00614295">
        <w:rPr>
          <w:rFonts w:ascii="Arial" w:hAnsi="Arial"/>
        </w:rPr>
        <w:t xml:space="preserve"> the </w:t>
      </w:r>
      <w:r w:rsidRPr="00614295">
        <w:rPr>
          <w:rFonts w:ascii="Arial" w:hAnsi="Arial"/>
          <w:b/>
        </w:rPr>
        <w:t xml:space="preserve">User </w:t>
      </w:r>
      <w:r w:rsidRPr="00614295">
        <w:rPr>
          <w:rFonts w:ascii="Arial" w:hAnsi="Arial"/>
        </w:rPr>
        <w:t xml:space="preserve">undertakes to enter into an </w:t>
      </w:r>
      <w:r w:rsidRPr="00614295">
        <w:rPr>
          <w:rFonts w:ascii="Arial" w:hAnsi="Arial"/>
          <w:b/>
        </w:rPr>
        <w:t>Interface Agreement</w:t>
      </w:r>
      <w:r w:rsidRPr="00614295">
        <w:rPr>
          <w:rFonts w:ascii="Arial" w:hAnsi="Arial"/>
        </w:rPr>
        <w:t xml:space="preserve"> with the </w:t>
      </w:r>
      <w:r w:rsidRPr="00614295">
        <w:rPr>
          <w:rFonts w:ascii="Arial" w:hAnsi="Arial"/>
          <w:b/>
        </w:rPr>
        <w:t>Relevant</w:t>
      </w:r>
      <w:r w:rsidRPr="00614295">
        <w:rPr>
          <w:rFonts w:ascii="Arial" w:hAnsi="Arial"/>
        </w:rPr>
        <w:t xml:space="preserve"> </w:t>
      </w:r>
      <w:r w:rsidRPr="00614295">
        <w:rPr>
          <w:rFonts w:ascii="Arial" w:hAnsi="Arial"/>
          <w:b/>
        </w:rPr>
        <w:t xml:space="preserve">Transmission Licensee </w:t>
      </w:r>
      <w:r w:rsidRPr="00614295">
        <w:rPr>
          <w:rFonts w:ascii="Arial" w:hAnsi="Arial"/>
        </w:rPr>
        <w:t xml:space="preserve">in a form to be agreed between them but based substantially on the forms set out in Exhibit O to the </w:t>
      </w:r>
      <w:r w:rsidRPr="00614295">
        <w:rPr>
          <w:rFonts w:ascii="Arial" w:hAnsi="Arial"/>
          <w:b/>
        </w:rPr>
        <w:t xml:space="preserve">CUSC </w:t>
      </w:r>
      <w:r w:rsidRPr="00614295">
        <w:rPr>
          <w:rFonts w:ascii="Arial" w:hAnsi="Arial"/>
        </w:rPr>
        <w:t xml:space="preserve">as appropriate where such </w:t>
      </w:r>
      <w:r w:rsidRPr="00614295">
        <w:rPr>
          <w:rFonts w:ascii="Arial" w:hAnsi="Arial"/>
          <w:b/>
        </w:rPr>
        <w:t>Interface Agreement(s</w:t>
      </w:r>
      <w:r w:rsidRPr="00614295">
        <w:rPr>
          <w:rFonts w:ascii="Arial" w:hAnsi="Arial"/>
        </w:rPr>
        <w:t xml:space="preserve">) is/are required pursuant to the applicable </w:t>
      </w:r>
      <w:r w:rsidRPr="00614295">
        <w:rPr>
          <w:rFonts w:ascii="Arial" w:hAnsi="Arial"/>
          <w:b/>
        </w:rPr>
        <w:t xml:space="preserve">Bilateral Connection Agreement </w:t>
      </w:r>
      <w:r w:rsidRPr="00614295">
        <w:rPr>
          <w:rFonts w:ascii="Arial" w:hAnsi="Arial"/>
        </w:rPr>
        <w:t>or otherwise.</w:t>
      </w:r>
    </w:p>
    <w:p w14:paraId="2267C84A" w14:textId="77777777" w:rsidR="00FD6C6E" w:rsidRPr="00614295" w:rsidRDefault="00FD6C6E">
      <w:pPr>
        <w:pStyle w:val="BodyText"/>
        <w:ind w:left="1418" w:hanging="1418"/>
        <w:rPr>
          <w:rFonts w:ascii="Arial" w:hAnsi="Arial"/>
          <w:b/>
        </w:rPr>
      </w:pPr>
      <w:r w:rsidRPr="00614295">
        <w:rPr>
          <w:rFonts w:ascii="Arial" w:hAnsi="Arial"/>
          <w:b/>
        </w:rPr>
        <w:t>9.1</w:t>
      </w:r>
      <w:r w:rsidR="00EE0D15" w:rsidRPr="00614295">
        <w:rPr>
          <w:rFonts w:ascii="Arial" w:hAnsi="Arial"/>
          <w:b/>
        </w:rPr>
        <w:t>5</w:t>
      </w:r>
      <w:r w:rsidRPr="00614295">
        <w:rPr>
          <w:rFonts w:ascii="Arial" w:hAnsi="Arial"/>
          <w:b/>
        </w:rPr>
        <w:tab/>
        <w:t>PRINCIPLES OF OWNERSHIP</w:t>
      </w:r>
    </w:p>
    <w:p w14:paraId="027B8120" w14:textId="77777777" w:rsidR="00FD6C6E" w:rsidRPr="00614295" w:rsidRDefault="00FD6C6E">
      <w:pPr>
        <w:ind w:left="1418" w:hanging="1418"/>
        <w:jc w:val="both"/>
        <w:rPr>
          <w:rFonts w:ascii="Arial" w:hAnsi="Arial"/>
          <w:b/>
          <w:sz w:val="24"/>
        </w:rPr>
      </w:pPr>
      <w:r w:rsidRPr="00614295">
        <w:rPr>
          <w:rFonts w:ascii="Arial" w:hAnsi="Arial"/>
          <w:sz w:val="24"/>
        </w:rPr>
        <w:t>9.1</w:t>
      </w:r>
      <w:r w:rsidR="00EE0D15" w:rsidRPr="00614295">
        <w:rPr>
          <w:rFonts w:ascii="Arial" w:hAnsi="Arial"/>
          <w:sz w:val="24"/>
        </w:rPr>
        <w:t>5</w:t>
      </w:r>
      <w:r w:rsidRPr="00614295">
        <w:rPr>
          <w:rFonts w:ascii="Arial" w:hAnsi="Arial"/>
          <w:sz w:val="24"/>
        </w:rPr>
        <w:t>.1</w:t>
      </w:r>
      <w:r w:rsidRPr="00614295">
        <w:rPr>
          <w:rFonts w:ascii="Arial" w:hAnsi="Arial"/>
          <w:sz w:val="24"/>
        </w:rPr>
        <w:tab/>
        <w:t xml:space="preserve">Subject to any contrary agreement in any </w:t>
      </w:r>
      <w:r w:rsidRPr="00614295">
        <w:rPr>
          <w:rFonts w:ascii="Arial" w:hAnsi="Arial"/>
          <w:b/>
          <w:sz w:val="24"/>
        </w:rPr>
        <w:t>Bilateral Connection Agreement</w:t>
      </w:r>
      <w:r w:rsidRPr="00614295">
        <w:rPr>
          <w:rFonts w:ascii="Arial" w:hAnsi="Arial"/>
          <w:sz w:val="24"/>
        </w:rPr>
        <w:t xml:space="preserve"> or elsewhere, the division of ownership of </w:t>
      </w:r>
      <w:r w:rsidRPr="00614295">
        <w:rPr>
          <w:rFonts w:ascii="Arial" w:hAnsi="Arial"/>
          <w:b/>
          <w:sz w:val="24"/>
        </w:rPr>
        <w:t>Plant</w:t>
      </w:r>
      <w:r w:rsidRPr="00614295">
        <w:rPr>
          <w:rFonts w:ascii="Arial" w:hAnsi="Arial"/>
          <w:sz w:val="24"/>
        </w:rPr>
        <w:t xml:space="preserve"> and </w:t>
      </w:r>
      <w:r w:rsidRPr="00614295">
        <w:rPr>
          <w:rFonts w:ascii="Arial" w:hAnsi="Arial"/>
          <w:b/>
          <w:sz w:val="24"/>
        </w:rPr>
        <w:t>Apparatus</w:t>
      </w:r>
      <w:r w:rsidRPr="00614295">
        <w:rPr>
          <w:rFonts w:ascii="Arial" w:hAnsi="Arial"/>
          <w:sz w:val="24"/>
        </w:rPr>
        <w:t xml:space="preserve"> shall be at the electrical boundary, such boundary to be in relation to </w:t>
      </w:r>
      <w:r w:rsidRPr="00614295">
        <w:rPr>
          <w:rFonts w:ascii="Arial" w:hAnsi="Arial"/>
          <w:b/>
          <w:sz w:val="24"/>
        </w:rPr>
        <w:t>Plant</w:t>
      </w:r>
      <w:r w:rsidRPr="00614295">
        <w:rPr>
          <w:rFonts w:ascii="Arial" w:hAnsi="Arial"/>
          <w:sz w:val="24"/>
        </w:rPr>
        <w:t xml:space="preserve"> and </w:t>
      </w:r>
      <w:r w:rsidRPr="00614295">
        <w:rPr>
          <w:rFonts w:ascii="Arial" w:hAnsi="Arial"/>
          <w:b/>
          <w:sz w:val="24"/>
        </w:rPr>
        <w:t xml:space="preserve">Apparatus </w:t>
      </w:r>
      <w:r w:rsidRPr="00614295">
        <w:rPr>
          <w:rFonts w:ascii="Arial" w:hAnsi="Arial"/>
          <w:sz w:val="24"/>
        </w:rPr>
        <w:t xml:space="preserve">located between the </w:t>
      </w:r>
      <w:r w:rsidR="007B7554" w:rsidRPr="00614295">
        <w:rPr>
          <w:rFonts w:ascii="Arial" w:hAnsi="Arial"/>
          <w:b/>
          <w:sz w:val="24"/>
        </w:rPr>
        <w:t>National Electricity Transmission</w:t>
      </w:r>
      <w:r w:rsidRPr="00614295">
        <w:rPr>
          <w:rFonts w:ascii="Arial" w:hAnsi="Arial"/>
          <w:b/>
          <w:sz w:val="24"/>
        </w:rPr>
        <w:t xml:space="preserve"> System</w:t>
      </w:r>
      <w:r w:rsidRPr="00614295">
        <w:rPr>
          <w:rFonts w:ascii="Arial" w:hAnsi="Arial"/>
          <w:sz w:val="24"/>
        </w:rPr>
        <w:t xml:space="preserve"> and an </w:t>
      </w:r>
      <w:r w:rsidRPr="00614295">
        <w:rPr>
          <w:rFonts w:ascii="Arial" w:hAnsi="Arial"/>
          <w:b/>
          <w:sz w:val="24"/>
        </w:rPr>
        <w:t>Interconnector</w:t>
      </w:r>
      <w:r w:rsidRPr="00614295">
        <w:rPr>
          <w:rFonts w:ascii="Arial" w:hAnsi="Arial"/>
          <w:sz w:val="24"/>
        </w:rPr>
        <w:t xml:space="preserve"> at the busbar clamp on the busbar side of the </w:t>
      </w:r>
      <w:r w:rsidRPr="00614295">
        <w:rPr>
          <w:rFonts w:ascii="Arial" w:hAnsi="Arial"/>
          <w:sz w:val="24"/>
        </w:rPr>
        <w:lastRenderedPageBreak/>
        <w:t xml:space="preserve">busbar isolators in the </w:t>
      </w:r>
      <w:r w:rsidRPr="00614295">
        <w:rPr>
          <w:rFonts w:ascii="Arial" w:hAnsi="Arial"/>
          <w:b/>
          <w:sz w:val="24"/>
        </w:rPr>
        <w:t>Interconnector</w:t>
      </w:r>
      <w:r w:rsidRPr="00614295">
        <w:rPr>
          <w:rFonts w:ascii="Arial" w:hAnsi="Arial"/>
          <w:sz w:val="24"/>
        </w:rPr>
        <w:t xml:space="preserve"> transformer circuits at a </w:t>
      </w:r>
      <w:r w:rsidRPr="00614295">
        <w:rPr>
          <w:rFonts w:ascii="Arial" w:hAnsi="Arial"/>
          <w:b/>
          <w:sz w:val="24"/>
        </w:rPr>
        <w:t>Connection Site.</w:t>
      </w:r>
    </w:p>
    <w:p w14:paraId="57154B9E" w14:textId="77777777" w:rsidR="00FD6C6E" w:rsidRPr="00614295" w:rsidRDefault="00FD6C6E">
      <w:pPr>
        <w:ind w:left="1985" w:hanging="993"/>
        <w:rPr>
          <w:rFonts w:ascii="Arial" w:hAnsi="Arial"/>
          <w:sz w:val="24"/>
        </w:rPr>
      </w:pPr>
    </w:p>
    <w:p w14:paraId="6702BF92"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5</w:t>
      </w:r>
      <w:r w:rsidRPr="00614295">
        <w:rPr>
          <w:rFonts w:ascii="Arial" w:hAnsi="Arial"/>
          <w:sz w:val="24"/>
        </w:rPr>
        <w:t>.2</w:t>
      </w:r>
      <w:r w:rsidRPr="00614295">
        <w:rPr>
          <w:rFonts w:ascii="Arial" w:hAnsi="Arial"/>
          <w:sz w:val="24"/>
        </w:rPr>
        <w:tab/>
        <w:t xml:space="preserve">For the avoidance of doubt nothing in this Paragraph 9.16 shall effect any transfer of ownership in any </w:t>
      </w:r>
      <w:r w:rsidRPr="00614295">
        <w:rPr>
          <w:rFonts w:ascii="Arial" w:hAnsi="Arial"/>
          <w:b/>
          <w:sz w:val="24"/>
        </w:rPr>
        <w:t xml:space="preserve">Plant </w:t>
      </w:r>
      <w:r w:rsidRPr="00614295">
        <w:rPr>
          <w:rFonts w:ascii="Arial" w:hAnsi="Arial"/>
          <w:sz w:val="24"/>
        </w:rPr>
        <w:t xml:space="preserve">or </w:t>
      </w:r>
      <w:r w:rsidRPr="00614295">
        <w:rPr>
          <w:rFonts w:ascii="Arial" w:hAnsi="Arial"/>
          <w:b/>
          <w:sz w:val="24"/>
        </w:rPr>
        <w:t>Apparatus</w:t>
      </w:r>
      <w:r w:rsidRPr="00614295">
        <w:rPr>
          <w:rFonts w:ascii="Arial" w:hAnsi="Arial"/>
          <w:sz w:val="24"/>
        </w:rPr>
        <w:t>.</w:t>
      </w:r>
      <w:bookmarkStart w:id="3" w:name="_Toc490940256"/>
      <w:r w:rsidRPr="00614295">
        <w:rPr>
          <w:rFonts w:ascii="Arial" w:hAnsi="Arial"/>
          <w:sz w:val="24"/>
        </w:rPr>
        <w:br/>
      </w:r>
    </w:p>
    <w:p w14:paraId="6F7C2658" w14:textId="77777777" w:rsidR="00FD6C6E" w:rsidRPr="00614295" w:rsidRDefault="00FD6C6E">
      <w:pPr>
        <w:pStyle w:val="BodyText"/>
        <w:ind w:left="1418" w:hanging="1418"/>
        <w:jc w:val="both"/>
        <w:rPr>
          <w:rFonts w:ascii="Arial" w:hAnsi="Arial"/>
          <w:b/>
        </w:rPr>
      </w:pPr>
      <w:r w:rsidRPr="00614295">
        <w:rPr>
          <w:rFonts w:ascii="Arial" w:hAnsi="Arial"/>
          <w:b/>
        </w:rPr>
        <w:t>9.1</w:t>
      </w:r>
      <w:r w:rsidR="00EE0D15" w:rsidRPr="00614295">
        <w:rPr>
          <w:rFonts w:ascii="Arial" w:hAnsi="Arial"/>
          <w:b/>
        </w:rPr>
        <w:t>6</w:t>
      </w:r>
      <w:r w:rsidRPr="00614295">
        <w:rPr>
          <w:rFonts w:ascii="Arial" w:hAnsi="Arial"/>
          <w:b/>
        </w:rPr>
        <w:tab/>
        <w:t>EVENT OF DEFAULT</w:t>
      </w:r>
    </w:p>
    <w:p w14:paraId="08D7E3CD"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6</w:t>
      </w:r>
      <w:r w:rsidRPr="00614295">
        <w:rPr>
          <w:rFonts w:ascii="Arial" w:hAnsi="Arial"/>
          <w:sz w:val="24"/>
        </w:rPr>
        <w:t>.1</w:t>
      </w:r>
      <w:r w:rsidRPr="00614295">
        <w:rPr>
          <w:rFonts w:ascii="Arial" w:hAnsi="Arial"/>
          <w:sz w:val="24"/>
        </w:rPr>
        <w:tab/>
        <w:t xml:space="preserve">Where </w:t>
      </w:r>
      <w:r w:rsidRPr="00614295">
        <w:rPr>
          <w:rFonts w:ascii="Arial" w:hAnsi="Arial"/>
          <w:b/>
          <w:bCs/>
          <w:sz w:val="24"/>
        </w:rPr>
        <w:t>The Company</w:t>
      </w:r>
      <w:r w:rsidRPr="00614295">
        <w:rPr>
          <w:rFonts w:ascii="Arial" w:hAnsi="Arial"/>
          <w:sz w:val="24"/>
        </w:rPr>
        <w:t xml:space="preserve"> has given notice of event of default to an </w:t>
      </w:r>
      <w:r w:rsidRPr="00614295">
        <w:rPr>
          <w:rFonts w:ascii="Arial" w:hAnsi="Arial"/>
          <w:b/>
          <w:sz w:val="24"/>
        </w:rPr>
        <w:t>Interconnector</w:t>
      </w:r>
      <w:r w:rsidRPr="00614295">
        <w:rPr>
          <w:rFonts w:ascii="Arial" w:hAnsi="Arial"/>
          <w:sz w:val="24"/>
        </w:rPr>
        <w:t xml:space="preserve"> </w:t>
      </w:r>
      <w:r w:rsidRPr="00614295">
        <w:rPr>
          <w:rFonts w:ascii="Arial" w:hAnsi="Arial"/>
          <w:b/>
          <w:sz w:val="24"/>
        </w:rPr>
        <w:t xml:space="preserve">User </w:t>
      </w:r>
      <w:r w:rsidRPr="00614295">
        <w:rPr>
          <w:rFonts w:ascii="Arial" w:hAnsi="Arial"/>
          <w:sz w:val="24"/>
        </w:rPr>
        <w:t xml:space="preserve">or </w:t>
      </w:r>
      <w:r w:rsidRPr="00614295">
        <w:rPr>
          <w:rFonts w:ascii="Arial" w:hAnsi="Arial"/>
          <w:b/>
          <w:sz w:val="24"/>
        </w:rPr>
        <w:t xml:space="preserve">Interconnector Error Administrator </w:t>
      </w:r>
      <w:r w:rsidRPr="00614295">
        <w:rPr>
          <w:rFonts w:ascii="Arial" w:hAnsi="Arial"/>
          <w:sz w:val="24"/>
        </w:rPr>
        <w:t xml:space="preserve">in accordance with Section 5 </w:t>
      </w:r>
      <w:r w:rsidRPr="00614295">
        <w:rPr>
          <w:rFonts w:ascii="Arial" w:hAnsi="Arial"/>
          <w:b/>
          <w:bCs/>
          <w:sz w:val="24"/>
        </w:rPr>
        <w:t>The Company</w:t>
      </w:r>
      <w:r w:rsidRPr="00614295">
        <w:rPr>
          <w:rFonts w:ascii="Arial" w:hAnsi="Arial"/>
          <w:sz w:val="24"/>
        </w:rPr>
        <w:t xml:space="preserve"> shall be entitled to request the </w:t>
      </w:r>
      <w:r w:rsidRPr="00614295">
        <w:rPr>
          <w:rFonts w:ascii="Arial" w:hAnsi="Arial"/>
          <w:b/>
          <w:sz w:val="24"/>
        </w:rPr>
        <w:t>User</w:t>
      </w:r>
      <w:r w:rsidRPr="00614295">
        <w:rPr>
          <w:rFonts w:ascii="Arial" w:hAnsi="Arial"/>
          <w:sz w:val="24"/>
        </w:rPr>
        <w:t xml:space="preserve"> to  cease or procure the cessation of the transfer of power across the relevant I</w:t>
      </w:r>
      <w:r w:rsidRPr="00614295">
        <w:rPr>
          <w:rFonts w:ascii="Arial" w:hAnsi="Arial"/>
          <w:b/>
          <w:sz w:val="24"/>
        </w:rPr>
        <w:t>nterconnector</w:t>
      </w:r>
      <w:r w:rsidRPr="00614295">
        <w:rPr>
          <w:rFonts w:ascii="Arial" w:hAnsi="Arial"/>
          <w:sz w:val="24"/>
        </w:rPr>
        <w:t xml:space="preserve"> by or on behalf of that </w:t>
      </w:r>
      <w:r w:rsidRPr="00614295">
        <w:rPr>
          <w:rFonts w:ascii="Arial" w:hAnsi="Arial"/>
          <w:b/>
          <w:sz w:val="24"/>
        </w:rPr>
        <w:t xml:space="preserve">Interconnector User </w:t>
      </w:r>
      <w:r w:rsidRPr="00614295">
        <w:rPr>
          <w:rFonts w:ascii="Arial" w:hAnsi="Arial"/>
          <w:sz w:val="24"/>
        </w:rPr>
        <w:t xml:space="preserve">or </w:t>
      </w:r>
      <w:r w:rsidRPr="00614295">
        <w:rPr>
          <w:rFonts w:ascii="Arial" w:hAnsi="Arial"/>
          <w:b/>
          <w:sz w:val="24"/>
        </w:rPr>
        <w:t>Interconnector Error Administrator</w:t>
      </w:r>
      <w:r w:rsidRPr="00614295">
        <w:rPr>
          <w:rFonts w:ascii="Arial" w:hAnsi="Arial"/>
          <w:sz w:val="24"/>
        </w:rPr>
        <w:t>.</w:t>
      </w:r>
    </w:p>
    <w:p w14:paraId="5D4ADD41" w14:textId="77777777" w:rsidR="00FD6C6E" w:rsidRPr="00614295" w:rsidRDefault="00FD6C6E">
      <w:pPr>
        <w:ind w:left="993" w:hanging="993"/>
        <w:jc w:val="both"/>
        <w:rPr>
          <w:rFonts w:ascii="Arial" w:hAnsi="Arial"/>
          <w:sz w:val="24"/>
        </w:rPr>
      </w:pPr>
    </w:p>
    <w:p w14:paraId="1C16DFC8"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6</w:t>
      </w:r>
      <w:r w:rsidRPr="00614295">
        <w:rPr>
          <w:rFonts w:ascii="Arial" w:hAnsi="Arial"/>
          <w:sz w:val="24"/>
        </w:rPr>
        <w:t>.2</w:t>
      </w:r>
      <w:r w:rsidRPr="00614295">
        <w:rPr>
          <w:rFonts w:ascii="Arial" w:hAnsi="Arial"/>
          <w:sz w:val="24"/>
        </w:rPr>
        <w:tab/>
        <w:t xml:space="preserve">As soon as practicable after such request from </w:t>
      </w:r>
      <w:r w:rsidRPr="00614295">
        <w:rPr>
          <w:rFonts w:ascii="Arial" w:hAnsi="Arial"/>
          <w:b/>
          <w:bCs/>
          <w:sz w:val="24"/>
        </w:rPr>
        <w:t>The Company</w:t>
      </w:r>
      <w:r w:rsidRPr="00614295">
        <w:rPr>
          <w:rFonts w:ascii="Arial" w:hAnsi="Arial"/>
          <w:sz w:val="24"/>
        </w:rPr>
        <w:t xml:space="preserve"> the </w:t>
      </w:r>
      <w:r w:rsidRPr="00614295">
        <w:rPr>
          <w:rFonts w:ascii="Arial" w:hAnsi="Arial"/>
          <w:b/>
          <w:sz w:val="24"/>
        </w:rPr>
        <w:t>User</w:t>
      </w:r>
      <w:r w:rsidRPr="00614295">
        <w:rPr>
          <w:rFonts w:ascii="Arial" w:hAnsi="Arial"/>
          <w:sz w:val="24"/>
        </w:rPr>
        <w:t xml:space="preserve"> shall cease or procure the cessation of the transfer of power across the relevant </w:t>
      </w:r>
      <w:r w:rsidRPr="00614295">
        <w:rPr>
          <w:rFonts w:ascii="Arial" w:hAnsi="Arial"/>
          <w:b/>
          <w:sz w:val="24"/>
        </w:rPr>
        <w:t>Interconnector</w:t>
      </w:r>
      <w:r w:rsidRPr="00614295">
        <w:rPr>
          <w:rFonts w:ascii="Arial" w:hAnsi="Arial"/>
          <w:sz w:val="24"/>
        </w:rPr>
        <w:t xml:space="preserve"> by or on behalf of that </w:t>
      </w:r>
      <w:r w:rsidRPr="00614295">
        <w:rPr>
          <w:rFonts w:ascii="Arial" w:hAnsi="Arial"/>
          <w:b/>
          <w:sz w:val="24"/>
        </w:rPr>
        <w:t>Interconnector User</w:t>
      </w:r>
      <w:r w:rsidRPr="00614295">
        <w:rPr>
          <w:rFonts w:ascii="Arial" w:hAnsi="Arial"/>
          <w:sz w:val="24"/>
        </w:rPr>
        <w:t>.</w:t>
      </w:r>
    </w:p>
    <w:p w14:paraId="3493B4FA" w14:textId="77777777" w:rsidR="00FD6C6E" w:rsidRPr="00614295" w:rsidRDefault="00FD6C6E">
      <w:pPr>
        <w:ind w:left="1440" w:hanging="1440"/>
        <w:jc w:val="both"/>
        <w:rPr>
          <w:rFonts w:ascii="Arial" w:hAnsi="Arial"/>
          <w:sz w:val="24"/>
        </w:rPr>
      </w:pPr>
    </w:p>
    <w:p w14:paraId="2192B2F0" w14:textId="77777777" w:rsidR="00FD6C6E" w:rsidRPr="00614295" w:rsidRDefault="00FD6C6E">
      <w:pPr>
        <w:pStyle w:val="BodyText"/>
        <w:ind w:left="1418" w:hanging="1418"/>
        <w:rPr>
          <w:rFonts w:ascii="Arial" w:hAnsi="Arial"/>
          <w:b/>
        </w:rPr>
      </w:pPr>
      <w:r w:rsidRPr="00614295">
        <w:rPr>
          <w:rFonts w:ascii="Arial" w:hAnsi="Arial"/>
          <w:b/>
        </w:rPr>
        <w:t>9.1</w:t>
      </w:r>
      <w:r w:rsidR="00EE0D15" w:rsidRPr="00614295">
        <w:rPr>
          <w:rFonts w:ascii="Arial" w:hAnsi="Arial"/>
          <w:b/>
        </w:rPr>
        <w:t>7</w:t>
      </w:r>
      <w:r w:rsidRPr="00614295">
        <w:rPr>
          <w:rFonts w:ascii="Arial" w:hAnsi="Arial"/>
          <w:b/>
        </w:rPr>
        <w:tab/>
        <w:t>NEW CONNECTION SITES</w:t>
      </w:r>
    </w:p>
    <w:p w14:paraId="13E76C0B" w14:textId="23425FFA" w:rsidR="00FD6C6E" w:rsidRPr="00554CCB"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7</w:t>
      </w:r>
      <w:r w:rsidRPr="00614295">
        <w:rPr>
          <w:rFonts w:ascii="Arial" w:hAnsi="Arial"/>
          <w:sz w:val="24"/>
        </w:rPr>
        <w:t>.1</w:t>
      </w:r>
      <w:r w:rsidRPr="00614295">
        <w:rPr>
          <w:rFonts w:ascii="Arial" w:hAnsi="Arial"/>
          <w:sz w:val="24"/>
        </w:rPr>
        <w:tab/>
        <w:t xml:space="preserve">If the </w:t>
      </w:r>
      <w:r w:rsidRPr="00614295">
        <w:rPr>
          <w:rFonts w:ascii="Arial" w:hAnsi="Arial"/>
          <w:b/>
          <w:sz w:val="24"/>
        </w:rPr>
        <w:t>User</w:t>
      </w:r>
      <w:r w:rsidRPr="00614295">
        <w:rPr>
          <w:rFonts w:ascii="Arial" w:hAnsi="Arial"/>
          <w:sz w:val="24"/>
        </w:rPr>
        <w:t xml:space="preserve"> wishes to connect a </w:t>
      </w:r>
      <w:r w:rsidRPr="00614295">
        <w:rPr>
          <w:rFonts w:ascii="Arial" w:hAnsi="Arial"/>
          <w:b/>
          <w:sz w:val="24"/>
        </w:rPr>
        <w:t>New Connection Site</w:t>
      </w:r>
      <w:r w:rsidRPr="00614295">
        <w:rPr>
          <w:rFonts w:ascii="Arial" w:hAnsi="Arial"/>
          <w:sz w:val="24"/>
        </w:rPr>
        <w:t xml:space="preserve"> it shall complete and submit to </w:t>
      </w:r>
      <w:r w:rsidRPr="00614295">
        <w:rPr>
          <w:rFonts w:ascii="Arial" w:hAnsi="Arial"/>
          <w:b/>
          <w:bCs/>
          <w:sz w:val="24"/>
        </w:rPr>
        <w:t>The Company</w:t>
      </w:r>
      <w:r w:rsidRPr="00614295">
        <w:rPr>
          <w:rFonts w:ascii="Arial" w:hAnsi="Arial"/>
          <w:sz w:val="24"/>
        </w:rPr>
        <w:t xml:space="preserve"> a </w:t>
      </w:r>
      <w:r w:rsidRPr="00614295">
        <w:rPr>
          <w:rFonts w:ascii="Arial" w:hAnsi="Arial"/>
          <w:b/>
          <w:sz w:val="24"/>
        </w:rPr>
        <w:t xml:space="preserve">Connection </w:t>
      </w:r>
      <w:r w:rsidRPr="00554CCB">
        <w:rPr>
          <w:rFonts w:ascii="Arial" w:hAnsi="Arial"/>
          <w:b/>
          <w:sz w:val="24"/>
        </w:rPr>
        <w:t xml:space="preserve">Application </w:t>
      </w:r>
      <w:ins w:id="4" w:author="Lizzie Timmins (NESO)" w:date="2024-10-15T15:00:00Z">
        <w:r w:rsidR="00D65944" w:rsidRPr="00554CCB">
          <w:rPr>
            <w:rFonts w:ascii="Arial" w:hAnsi="Arial"/>
            <w:bCs/>
            <w:sz w:val="24"/>
          </w:rPr>
          <w:t>in accordance with the</w:t>
        </w:r>
        <w:r w:rsidR="00D65944" w:rsidRPr="00554CCB">
          <w:rPr>
            <w:rFonts w:ascii="Arial" w:hAnsi="Arial"/>
            <w:b/>
            <w:sz w:val="24"/>
          </w:rPr>
          <w:t xml:space="preserve"> Gated Application and Offer Process </w:t>
        </w:r>
      </w:ins>
      <w:r w:rsidRPr="00554CCB">
        <w:rPr>
          <w:rFonts w:ascii="Arial" w:hAnsi="Arial"/>
          <w:sz w:val="24"/>
        </w:rPr>
        <w:t xml:space="preserve">and comply with the terms thereof. </w:t>
      </w:r>
    </w:p>
    <w:p w14:paraId="3028A715" w14:textId="77777777" w:rsidR="00FD6C6E" w:rsidRPr="00554CCB" w:rsidRDefault="00FD6C6E">
      <w:pPr>
        <w:ind w:left="1418" w:hanging="1418"/>
        <w:jc w:val="both"/>
        <w:rPr>
          <w:rFonts w:ascii="Arial" w:hAnsi="Arial"/>
          <w:sz w:val="24"/>
        </w:rPr>
      </w:pPr>
    </w:p>
    <w:p w14:paraId="08EB6506" w14:textId="5FB4F278" w:rsidR="00F7203A" w:rsidRPr="00554CCB" w:rsidRDefault="00FD6C6E" w:rsidP="00F7203A">
      <w:pPr>
        <w:ind w:left="1418" w:hanging="1418"/>
        <w:jc w:val="both"/>
        <w:rPr>
          <w:ins w:id="5" w:author="Lizzie Timmins (NESO)" w:date="2024-10-15T15:01:00Z"/>
          <w:rFonts w:ascii="Arial" w:hAnsi="Arial"/>
          <w:sz w:val="24"/>
        </w:rPr>
      </w:pPr>
      <w:r w:rsidRPr="00554CCB">
        <w:rPr>
          <w:rFonts w:ascii="Arial" w:hAnsi="Arial"/>
          <w:sz w:val="24"/>
        </w:rPr>
        <w:t>9.1</w:t>
      </w:r>
      <w:r w:rsidR="00EE0D15" w:rsidRPr="00554CCB">
        <w:rPr>
          <w:rFonts w:ascii="Arial" w:hAnsi="Arial"/>
          <w:sz w:val="24"/>
        </w:rPr>
        <w:t>7</w:t>
      </w:r>
      <w:r w:rsidRPr="00554CCB">
        <w:rPr>
          <w:rFonts w:ascii="Arial" w:hAnsi="Arial"/>
          <w:sz w:val="24"/>
        </w:rPr>
        <w:t>.2</w:t>
      </w:r>
      <w:r w:rsidRPr="00554CCB">
        <w:rPr>
          <w:rFonts w:ascii="Arial" w:hAnsi="Arial"/>
          <w:sz w:val="24"/>
        </w:rPr>
        <w:tab/>
      </w:r>
      <w:del w:id="6" w:author="Lizzie Timmins (NESO)" w:date="2024-10-15T15:00:00Z">
        <w:r w:rsidRPr="00554CCB" w:rsidDel="006A7E06">
          <w:rPr>
            <w:rFonts w:ascii="Arial" w:hAnsi="Arial"/>
            <w:sz w:val="24"/>
          </w:rPr>
          <w:delText xml:space="preserve">Without prejudice to </w:delText>
        </w:r>
        <w:r w:rsidR="00E01EC1" w:rsidRPr="00554CCB" w:rsidDel="006A7E06">
          <w:rPr>
            <w:rFonts w:ascii="Arial" w:hAnsi="Arial"/>
            <w:sz w:val="24"/>
          </w:rPr>
          <w:delText>c</w:delText>
        </w:r>
        <w:r w:rsidRPr="00554CCB" w:rsidDel="006A7E06">
          <w:rPr>
            <w:rFonts w:ascii="Arial" w:hAnsi="Arial"/>
            <w:sz w:val="24"/>
          </w:rPr>
          <w:delText xml:space="preserve">ondition </w:delText>
        </w:r>
        <w:r w:rsidR="00A719FA" w:rsidRPr="00554CCB" w:rsidDel="006A7E06">
          <w:rPr>
            <w:rFonts w:ascii="Arial" w:hAnsi="Arial"/>
            <w:sz w:val="24"/>
          </w:rPr>
          <w:delText>E12</w:delText>
        </w:r>
        <w:r w:rsidRPr="00554CCB" w:rsidDel="006A7E06">
          <w:rPr>
            <w:rFonts w:ascii="Arial" w:hAnsi="Arial"/>
            <w:sz w:val="24"/>
          </w:rPr>
          <w:delText xml:space="preserve"> of the </w:delText>
        </w:r>
        <w:r w:rsidR="00A719FA" w:rsidRPr="00554CCB" w:rsidDel="006A7E06">
          <w:rPr>
            <w:rFonts w:ascii="Arial" w:hAnsi="Arial"/>
            <w:b/>
            <w:bCs/>
            <w:sz w:val="24"/>
          </w:rPr>
          <w:delText>ESO</w:delText>
        </w:r>
        <w:r w:rsidRPr="00554CCB" w:rsidDel="006A7E06">
          <w:rPr>
            <w:rFonts w:ascii="Arial" w:hAnsi="Arial"/>
            <w:b/>
            <w:sz w:val="24"/>
          </w:rPr>
          <w:delText xml:space="preserve"> Licence</w:delText>
        </w:r>
        <w:r w:rsidRPr="00554CCB" w:rsidDel="006A7E06">
          <w:rPr>
            <w:rFonts w:ascii="Arial" w:hAnsi="Arial"/>
            <w:sz w:val="24"/>
          </w:rPr>
          <w:delText xml:space="preserve"> </w:delText>
        </w:r>
        <w:r w:rsidRPr="00554CCB" w:rsidDel="006A7E06">
          <w:rPr>
            <w:rFonts w:ascii="Arial" w:hAnsi="Arial"/>
            <w:b/>
            <w:bCs/>
            <w:sz w:val="24"/>
          </w:rPr>
          <w:delText>The Company</w:delText>
        </w:r>
        <w:r w:rsidRPr="00554CCB" w:rsidDel="006A7E06">
          <w:rPr>
            <w:rFonts w:ascii="Arial" w:hAnsi="Arial"/>
            <w:sz w:val="24"/>
          </w:rPr>
          <w:delText xml:space="preserve"> shall make a </w:delText>
        </w:r>
        <w:r w:rsidRPr="00554CCB" w:rsidDel="006A7E06">
          <w:rPr>
            <w:rFonts w:ascii="Arial" w:hAnsi="Arial"/>
            <w:b/>
            <w:sz w:val="24"/>
          </w:rPr>
          <w:delText xml:space="preserve">Connection Offer </w:delText>
        </w:r>
        <w:r w:rsidRPr="00554CCB" w:rsidDel="006A7E06">
          <w:rPr>
            <w:rFonts w:ascii="Arial" w:hAnsi="Arial"/>
            <w:sz w:val="24"/>
          </w:rPr>
          <w:delText xml:space="preserve">to that </w:delText>
        </w:r>
        <w:r w:rsidRPr="00554CCB" w:rsidDel="006A7E06">
          <w:rPr>
            <w:rFonts w:ascii="Arial" w:hAnsi="Arial"/>
            <w:b/>
            <w:sz w:val="24"/>
          </w:rPr>
          <w:delText>User</w:delText>
        </w:r>
        <w:r w:rsidRPr="00554CCB" w:rsidDel="006A7E06">
          <w:rPr>
            <w:rFonts w:ascii="Arial" w:hAnsi="Arial"/>
            <w:sz w:val="24"/>
          </w:rPr>
          <w:delText xml:space="preserve"> as soon as practicable after receipt of the </w:delText>
        </w:r>
        <w:r w:rsidRPr="00554CCB" w:rsidDel="006A7E06">
          <w:rPr>
            <w:rFonts w:ascii="Arial" w:hAnsi="Arial"/>
            <w:b/>
            <w:sz w:val="24"/>
          </w:rPr>
          <w:delText xml:space="preserve">Connection Application </w:delText>
        </w:r>
        <w:r w:rsidRPr="00554CCB" w:rsidDel="006A7E06">
          <w:rPr>
            <w:rFonts w:ascii="Arial" w:hAnsi="Arial"/>
            <w:sz w:val="24"/>
          </w:rPr>
          <w:delText xml:space="preserve">and (save where the </w:delText>
        </w:r>
        <w:r w:rsidRPr="00554CCB" w:rsidDel="006A7E06">
          <w:rPr>
            <w:rFonts w:ascii="Arial" w:hAnsi="Arial"/>
            <w:b/>
            <w:sz w:val="24"/>
          </w:rPr>
          <w:delText>Authority</w:delText>
        </w:r>
        <w:r w:rsidRPr="00554CCB" w:rsidDel="006A7E06">
          <w:rPr>
            <w:rFonts w:ascii="Arial" w:hAnsi="Arial"/>
            <w:sz w:val="24"/>
          </w:rPr>
          <w:delText xml:space="preserve"> consents to a longer period) in any event not more than 3 months after receipt by </w:delText>
        </w:r>
        <w:r w:rsidRPr="00554CCB" w:rsidDel="006A7E06">
          <w:rPr>
            <w:rFonts w:ascii="Arial" w:hAnsi="Arial"/>
            <w:b/>
            <w:bCs/>
            <w:sz w:val="24"/>
          </w:rPr>
          <w:delText>The Company</w:delText>
        </w:r>
        <w:r w:rsidRPr="00554CCB" w:rsidDel="006A7E06">
          <w:rPr>
            <w:rFonts w:ascii="Arial" w:hAnsi="Arial"/>
            <w:sz w:val="24"/>
          </w:rPr>
          <w:delText xml:space="preserve"> of the </w:delText>
        </w:r>
        <w:r w:rsidRPr="00554CCB" w:rsidDel="006A7E06">
          <w:rPr>
            <w:rFonts w:ascii="Arial" w:hAnsi="Arial"/>
            <w:b/>
            <w:sz w:val="24"/>
          </w:rPr>
          <w:delText>Connection Application</w:delText>
        </w:r>
        <w:r w:rsidRPr="00554CCB" w:rsidDel="006A7E06">
          <w:rPr>
            <w:rFonts w:ascii="Arial" w:hAnsi="Arial"/>
            <w:sz w:val="24"/>
          </w:rPr>
          <w:delText>.</w:delText>
        </w:r>
      </w:del>
      <w:ins w:id="7" w:author="Lizzie Timmins (NESO)" w:date="2024-10-15T15:00:00Z">
        <w:r w:rsidR="006A7E06" w:rsidRPr="00554CCB">
          <w:rPr>
            <w:rFonts w:ascii="Arial" w:hAnsi="Arial"/>
            <w:sz w:val="24"/>
          </w:rPr>
          <w:t xml:space="preserve">The </w:t>
        </w:r>
        <w:r w:rsidR="006A7E06" w:rsidRPr="00554CCB">
          <w:rPr>
            <w:rFonts w:ascii="Arial" w:hAnsi="Arial"/>
            <w:b/>
            <w:bCs/>
            <w:sz w:val="24"/>
          </w:rPr>
          <w:t xml:space="preserve">Connection Application </w:t>
        </w:r>
        <w:r w:rsidR="006A7E06" w:rsidRPr="00554CCB">
          <w:rPr>
            <w:rFonts w:ascii="Arial" w:hAnsi="Arial"/>
            <w:sz w:val="24"/>
          </w:rPr>
          <w:t xml:space="preserve">and </w:t>
        </w:r>
        <w:r w:rsidR="006A7E06" w:rsidRPr="00554CCB">
          <w:rPr>
            <w:rFonts w:ascii="Arial" w:hAnsi="Arial"/>
            <w:b/>
            <w:bCs/>
            <w:sz w:val="24"/>
          </w:rPr>
          <w:t>Connection Offer</w:t>
        </w:r>
        <w:r w:rsidR="006A7E06" w:rsidRPr="00554CCB">
          <w:rPr>
            <w:rFonts w:ascii="Arial" w:hAnsi="Arial"/>
            <w:sz w:val="24"/>
          </w:rPr>
          <w:t xml:space="preserve"> shall be processed in accordance with the </w:t>
        </w:r>
        <w:r w:rsidR="006A7E06" w:rsidRPr="00554CCB">
          <w:rPr>
            <w:rFonts w:ascii="Arial" w:hAnsi="Arial"/>
            <w:b/>
            <w:bCs/>
            <w:sz w:val="24"/>
          </w:rPr>
          <w:t>Gated Application and Offer Process</w:t>
        </w:r>
        <w:r w:rsidR="006A7E06" w:rsidRPr="00554CCB">
          <w:rPr>
            <w:rFonts w:ascii="Arial" w:hAnsi="Arial"/>
            <w:sz w:val="24"/>
          </w:rPr>
          <w:t>.</w:t>
        </w:r>
      </w:ins>
    </w:p>
    <w:p w14:paraId="498F5A64" w14:textId="77777777" w:rsidR="00F7203A" w:rsidRPr="00554CCB" w:rsidRDefault="00F7203A" w:rsidP="00F7203A">
      <w:pPr>
        <w:ind w:left="1418" w:hanging="1418"/>
        <w:jc w:val="both"/>
        <w:rPr>
          <w:ins w:id="8" w:author="Lizzie Timmins (NESO)" w:date="2024-10-15T15:01:00Z"/>
          <w:rFonts w:ascii="Arial" w:hAnsi="Arial"/>
          <w:sz w:val="24"/>
        </w:rPr>
      </w:pPr>
    </w:p>
    <w:p w14:paraId="1B8B858C" w14:textId="77777777" w:rsidR="00F7203A" w:rsidRPr="00554CCB" w:rsidRDefault="00F7203A" w:rsidP="00F7203A">
      <w:pPr>
        <w:pStyle w:val="Heading4"/>
        <w:ind w:left="1418" w:hanging="1418"/>
        <w:jc w:val="both"/>
        <w:rPr>
          <w:ins w:id="9" w:author="Lizzie Timmins (NESO)" w:date="2024-10-15T15:01:00Z"/>
          <w:rFonts w:ascii="Arial" w:hAnsi="Arial"/>
        </w:rPr>
      </w:pPr>
      <w:ins w:id="10" w:author="Lizzie Timmins (NESO)" w:date="2024-10-15T15:01:00Z">
        <w:r w:rsidRPr="00554CCB">
          <w:rPr>
            <w:rFonts w:ascii="Arial" w:hAnsi="Arial"/>
          </w:rPr>
          <w:t>9.17.2A</w:t>
        </w:r>
        <w:r w:rsidRPr="00554CCB">
          <w:rPr>
            <w:rFonts w:ascii="Arial" w:hAnsi="Arial"/>
          </w:rPr>
          <w:tab/>
        </w:r>
        <w:r w:rsidRPr="00554CCB">
          <w:rPr>
            <w:rFonts w:ascii="Arial" w:hAnsi="Arial" w:cs="Arial"/>
            <w:szCs w:val="24"/>
          </w:rPr>
          <w:t xml:space="preserve">An application for a </w:t>
        </w:r>
        <w:r w:rsidRPr="00554CCB">
          <w:rPr>
            <w:rFonts w:ascii="Arial" w:hAnsi="Arial" w:cs="Arial"/>
            <w:b/>
            <w:bCs/>
            <w:szCs w:val="24"/>
          </w:rPr>
          <w:t>New Connection Site</w:t>
        </w:r>
        <w:r w:rsidRPr="00554CCB">
          <w:rPr>
            <w:rFonts w:ascii="Arial" w:hAnsi="Arial" w:cs="Arial"/>
            <w:szCs w:val="24"/>
          </w:rPr>
          <w:t xml:space="preserve"> which is a </w:t>
        </w:r>
        <w:r w:rsidRPr="00554CCB">
          <w:rPr>
            <w:rFonts w:ascii="Arial" w:hAnsi="Arial" w:cs="Arial"/>
            <w:b/>
            <w:bCs/>
            <w:szCs w:val="24"/>
          </w:rPr>
          <w:t>Gate 1 Application</w:t>
        </w:r>
        <w:r w:rsidRPr="00554CCB">
          <w:rPr>
            <w:rFonts w:ascii="Arial" w:hAnsi="Arial" w:cs="Arial"/>
            <w:szCs w:val="24"/>
          </w:rPr>
          <w:t xml:space="preserve"> shall include </w:t>
        </w:r>
        <w:r w:rsidRPr="00554CCB">
          <w:rPr>
            <w:rFonts w:ascii="Arial" w:hAnsi="Arial"/>
          </w:rPr>
          <w:t xml:space="preserve">the provision of a </w:t>
        </w:r>
        <w:r w:rsidRPr="00554CCB">
          <w:rPr>
            <w:rFonts w:ascii="Arial" w:hAnsi="Arial"/>
            <w:b/>
            <w:bCs/>
          </w:rPr>
          <w:t>Letter of Acknowledgement.</w:t>
        </w:r>
      </w:ins>
    </w:p>
    <w:p w14:paraId="57C2E3B8" w14:textId="1CB76C00" w:rsidR="00F7203A" w:rsidRDefault="00F7203A" w:rsidP="0672FF03">
      <w:pPr>
        <w:ind w:left="1418"/>
        <w:jc w:val="both"/>
        <w:rPr>
          <w:rFonts w:ascii="Arial" w:hAnsi="Arial"/>
          <w:b/>
          <w:bCs/>
          <w:sz w:val="24"/>
          <w:szCs w:val="24"/>
        </w:rPr>
      </w:pPr>
      <w:ins w:id="11" w:author="Lizzie Timmins (NESO)" w:date="2024-10-15T15:01:00Z">
        <w:r w:rsidRPr="69568AD2">
          <w:rPr>
            <w:rFonts w:ascii="Arial" w:hAnsi="Arial"/>
            <w:sz w:val="24"/>
            <w:szCs w:val="24"/>
          </w:rPr>
          <w:t xml:space="preserve">The </w:t>
        </w:r>
        <w:r w:rsidRPr="69568AD2">
          <w:rPr>
            <w:rFonts w:ascii="Arial" w:hAnsi="Arial"/>
            <w:b/>
            <w:bCs/>
            <w:sz w:val="24"/>
            <w:szCs w:val="24"/>
          </w:rPr>
          <w:t xml:space="preserve">Applicant </w:t>
        </w:r>
        <w:r w:rsidRPr="69568AD2">
          <w:rPr>
            <w:rFonts w:ascii="Arial" w:hAnsi="Arial"/>
            <w:sz w:val="24"/>
            <w:szCs w:val="24"/>
          </w:rPr>
          <w:t>shall ensure that a</w:t>
        </w:r>
        <w:r w:rsidRPr="69568AD2">
          <w:rPr>
            <w:rFonts w:ascii="Arial" w:hAnsi="Arial"/>
            <w:b/>
            <w:bCs/>
            <w:sz w:val="24"/>
            <w:szCs w:val="24"/>
          </w:rPr>
          <w:t xml:space="preserve"> Letter of Acknowledgement </w:t>
        </w:r>
        <w:r w:rsidRPr="69568AD2">
          <w:rPr>
            <w:rFonts w:ascii="Arial" w:hAnsi="Arial"/>
            <w:sz w:val="24"/>
            <w:szCs w:val="24"/>
          </w:rPr>
          <w:t xml:space="preserve">shall </w:t>
        </w:r>
      </w:ins>
      <w:ins w:id="12" w:author="Angela Quinn (NESO)" w:date="2024-10-27T11:59:00Z">
        <w:r w:rsidR="1F3C7B20" w:rsidRPr="69568AD2">
          <w:rPr>
            <w:rFonts w:ascii="Arial" w:hAnsi="Arial"/>
            <w:sz w:val="24"/>
            <w:szCs w:val="24"/>
          </w:rPr>
          <w:t>pertain</w:t>
        </w:r>
      </w:ins>
      <w:ins w:id="13" w:author="Lizzie Timmins (NESO)" w:date="2024-10-15T15:01:00Z">
        <w:r w:rsidRPr="69568AD2">
          <w:rPr>
            <w:rFonts w:ascii="Arial" w:hAnsi="Arial"/>
            <w:sz w:val="24"/>
            <w:szCs w:val="24"/>
          </w:rPr>
          <w:t xml:space="preserve"> to the </w:t>
        </w:r>
        <w:r w:rsidRPr="69568AD2">
          <w:rPr>
            <w:rFonts w:ascii="Arial" w:hAnsi="Arial"/>
            <w:b/>
            <w:bCs/>
            <w:sz w:val="24"/>
            <w:szCs w:val="24"/>
          </w:rPr>
          <w:t>New Connection Site</w:t>
        </w:r>
      </w:ins>
      <w:ins w:id="14" w:author="Angela Quinn (NESO)" w:date="2024-10-27T11:54:00Z">
        <w:r w:rsidR="07A1077A" w:rsidRPr="69568AD2">
          <w:rPr>
            <w:rFonts w:ascii="Arial" w:hAnsi="Arial"/>
            <w:b/>
            <w:bCs/>
            <w:sz w:val="24"/>
            <w:szCs w:val="24"/>
          </w:rPr>
          <w:t xml:space="preserve"> </w:t>
        </w:r>
        <w:r w:rsidR="07A1077A" w:rsidRPr="007F127A">
          <w:rPr>
            <w:rFonts w:ascii="Arial" w:hAnsi="Arial"/>
            <w:sz w:val="24"/>
            <w:szCs w:val="24"/>
          </w:rPr>
          <w:t>if this is known</w:t>
        </w:r>
      </w:ins>
      <w:ins w:id="15" w:author="Angela Quinn (NESO)" w:date="2024-10-27T11:55:00Z">
        <w:r w:rsidR="16B69169" w:rsidRPr="69568AD2">
          <w:rPr>
            <w:rFonts w:ascii="Arial" w:hAnsi="Arial"/>
            <w:sz w:val="24"/>
            <w:szCs w:val="24"/>
          </w:rPr>
          <w:t xml:space="preserve"> </w:t>
        </w:r>
      </w:ins>
      <w:ins w:id="16" w:author="Angela Quinn (NESO)" w:date="2024-10-27T11:58:00Z">
        <w:r w:rsidR="6484100D" w:rsidRPr="69568AD2">
          <w:rPr>
            <w:rFonts w:ascii="Arial" w:hAnsi="Arial"/>
            <w:sz w:val="24"/>
            <w:szCs w:val="24"/>
          </w:rPr>
          <w:t xml:space="preserve">and otherwise </w:t>
        </w:r>
      </w:ins>
      <w:ins w:id="17" w:author="Angela Quinn (NESO)" w:date="2024-10-27T11:59:00Z">
        <w:r w:rsidR="4A7C248D" w:rsidRPr="69568AD2">
          <w:rPr>
            <w:rFonts w:ascii="Arial" w:hAnsi="Arial"/>
            <w:sz w:val="24"/>
            <w:szCs w:val="24"/>
          </w:rPr>
          <w:t xml:space="preserve">shall be </w:t>
        </w:r>
      </w:ins>
      <w:ins w:id="18" w:author="Angela Quinn (NESO)" w:date="2024-10-27T11:58:00Z">
        <w:r w:rsidR="6484100D" w:rsidRPr="69568AD2">
          <w:rPr>
            <w:rFonts w:ascii="Arial" w:hAnsi="Arial"/>
            <w:sz w:val="24"/>
            <w:szCs w:val="24"/>
          </w:rPr>
          <w:t>a general acknowledgement of the project</w:t>
        </w:r>
        <w:r w:rsidR="6484100D" w:rsidRPr="69568AD2">
          <w:rPr>
            <w:rFonts w:ascii="Arial" w:hAnsi="Arial"/>
            <w:b/>
            <w:bCs/>
            <w:sz w:val="24"/>
            <w:szCs w:val="24"/>
          </w:rPr>
          <w:t xml:space="preserve"> </w:t>
        </w:r>
        <w:r w:rsidR="6484100D" w:rsidRPr="007F127A">
          <w:rPr>
            <w:rFonts w:ascii="Arial" w:hAnsi="Arial"/>
            <w:sz w:val="24"/>
            <w:szCs w:val="24"/>
          </w:rPr>
          <w:t>and its offshore nature</w:t>
        </w:r>
        <w:r w:rsidR="6484100D" w:rsidRPr="69568AD2">
          <w:rPr>
            <w:rFonts w:ascii="Arial" w:hAnsi="Arial"/>
            <w:sz w:val="24"/>
            <w:szCs w:val="24"/>
          </w:rPr>
          <w:t xml:space="preserve"> as </w:t>
        </w:r>
      </w:ins>
      <w:ins w:id="19" w:author="Lizzie Timmins (NESO)" w:date="2024-10-15T15:01:00Z">
        <w:r w:rsidRPr="69568AD2">
          <w:rPr>
            <w:rFonts w:ascii="Arial" w:hAnsi="Arial"/>
            <w:sz w:val="24"/>
            <w:szCs w:val="24"/>
          </w:rPr>
          <w:t>set out in the</w:t>
        </w:r>
        <w:r w:rsidRPr="69568AD2">
          <w:rPr>
            <w:rFonts w:ascii="Arial" w:hAnsi="Arial"/>
            <w:b/>
            <w:bCs/>
            <w:sz w:val="24"/>
            <w:szCs w:val="24"/>
          </w:rPr>
          <w:t xml:space="preserve"> Connection Application </w:t>
        </w:r>
        <w:r w:rsidRPr="69568AD2">
          <w:rPr>
            <w:rFonts w:ascii="Arial" w:hAnsi="Arial"/>
            <w:sz w:val="24"/>
            <w:szCs w:val="24"/>
          </w:rPr>
          <w:t>by reference to the offshore specific guidance in the</w:t>
        </w:r>
        <w:r w:rsidRPr="69568AD2">
          <w:rPr>
            <w:rFonts w:ascii="Arial" w:hAnsi="Arial"/>
            <w:b/>
            <w:bCs/>
            <w:sz w:val="24"/>
            <w:szCs w:val="24"/>
          </w:rPr>
          <w:t xml:space="preserve"> LoA Guidance.</w:t>
        </w:r>
      </w:ins>
      <w:ins w:id="20" w:author="Angela Quinn (NESO)" w:date="2024-10-27T11:57:00Z">
        <w:r w:rsidR="208A4F5E" w:rsidRPr="69568AD2">
          <w:rPr>
            <w:rFonts w:ascii="Arial" w:hAnsi="Arial"/>
            <w:sz w:val="24"/>
            <w:szCs w:val="24"/>
          </w:rPr>
          <w:t xml:space="preserve"> </w:t>
        </w:r>
      </w:ins>
    </w:p>
    <w:p w14:paraId="38F6722F" w14:textId="77777777" w:rsidR="00FD6C6E" w:rsidRPr="00614295" w:rsidRDefault="00FD6C6E">
      <w:pPr>
        <w:ind w:left="1418" w:hanging="1418"/>
        <w:jc w:val="both"/>
        <w:rPr>
          <w:rFonts w:ascii="Arial" w:hAnsi="Arial"/>
          <w:b/>
          <w:sz w:val="24"/>
        </w:rPr>
      </w:pPr>
    </w:p>
    <w:p w14:paraId="61874E9D" w14:textId="6BC5B823"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7</w:t>
      </w:r>
      <w:r w:rsidRPr="00614295">
        <w:rPr>
          <w:rFonts w:ascii="Arial" w:hAnsi="Arial"/>
          <w:sz w:val="24"/>
        </w:rPr>
        <w:t>.3</w:t>
      </w:r>
      <w:r w:rsidRPr="00614295">
        <w:rPr>
          <w:rFonts w:ascii="Arial" w:hAnsi="Arial"/>
          <w:sz w:val="24"/>
        </w:rPr>
        <w:tab/>
        <w:t xml:space="preserve">The </w:t>
      </w:r>
      <w:r w:rsidRPr="00614295">
        <w:rPr>
          <w:rFonts w:ascii="Arial" w:hAnsi="Arial"/>
          <w:b/>
          <w:sz w:val="24"/>
        </w:rPr>
        <w:t xml:space="preserve">Connection Offer </w:t>
      </w:r>
      <w:r w:rsidRPr="00614295">
        <w:rPr>
          <w:rFonts w:ascii="Arial" w:hAnsi="Arial"/>
          <w:sz w:val="24"/>
        </w:rPr>
        <w:t>shall remain open for acceptance</w:t>
      </w:r>
      <w:r w:rsidR="00AA2DD5" w:rsidRPr="00614295">
        <w:rPr>
          <w:rFonts w:ascii="Arial" w:hAnsi="Arial"/>
          <w:sz w:val="24"/>
        </w:rPr>
        <w:t xml:space="preserve"> (subject to </w:t>
      </w:r>
      <w:r w:rsidR="00AA2DD5" w:rsidRPr="00614295">
        <w:rPr>
          <w:rFonts w:ascii="Arial" w:hAnsi="Arial"/>
          <w:b/>
          <w:bCs/>
          <w:sz w:val="24"/>
        </w:rPr>
        <w:t>CUSC</w:t>
      </w:r>
      <w:r w:rsidR="00AA2DD5" w:rsidRPr="00614295">
        <w:rPr>
          <w:rFonts w:ascii="Arial" w:hAnsi="Arial"/>
          <w:sz w:val="24"/>
        </w:rPr>
        <w:t xml:space="preserve"> Paragraph 6.10.4.4)</w:t>
      </w:r>
      <w:r w:rsidRPr="00614295">
        <w:rPr>
          <w:rFonts w:ascii="Arial" w:hAnsi="Arial"/>
          <w:sz w:val="24"/>
        </w:rPr>
        <w:t xml:space="preserve"> for 3 months from its receipt by that </w:t>
      </w:r>
      <w:r w:rsidRPr="00614295">
        <w:rPr>
          <w:rFonts w:ascii="Arial" w:hAnsi="Arial"/>
          <w:b/>
          <w:sz w:val="24"/>
        </w:rPr>
        <w:t>User</w:t>
      </w:r>
      <w:r w:rsidRPr="00614295">
        <w:rPr>
          <w:rFonts w:ascii="Arial" w:hAnsi="Arial"/>
          <w:sz w:val="24"/>
        </w:rPr>
        <w:t xml:space="preserve"> unless either that </w:t>
      </w:r>
      <w:r w:rsidRPr="00614295">
        <w:rPr>
          <w:rFonts w:ascii="Arial" w:hAnsi="Arial"/>
          <w:b/>
          <w:sz w:val="24"/>
        </w:rPr>
        <w:t>User</w:t>
      </w:r>
      <w:r w:rsidRPr="00614295">
        <w:rPr>
          <w:rFonts w:ascii="Arial" w:hAnsi="Arial"/>
          <w:sz w:val="24"/>
        </w:rPr>
        <w:t xml:space="preserve"> or </w:t>
      </w:r>
      <w:r w:rsidRPr="00614295">
        <w:rPr>
          <w:rFonts w:ascii="Arial" w:hAnsi="Arial"/>
          <w:b/>
          <w:bCs/>
          <w:sz w:val="24"/>
        </w:rPr>
        <w:t>The Company</w:t>
      </w:r>
      <w:r w:rsidRPr="00614295">
        <w:rPr>
          <w:rFonts w:ascii="Arial" w:hAnsi="Arial"/>
          <w:sz w:val="24"/>
        </w:rPr>
        <w:t xml:space="preserve"> makes an </w:t>
      </w:r>
      <w:r w:rsidRPr="00614295">
        <w:rPr>
          <w:rFonts w:ascii="Arial" w:hAnsi="Arial"/>
          <w:sz w:val="24"/>
        </w:rPr>
        <w:lastRenderedPageBreak/>
        <w:t xml:space="preserve">application to the </w:t>
      </w:r>
      <w:r w:rsidRPr="00614295">
        <w:rPr>
          <w:rFonts w:ascii="Arial" w:hAnsi="Arial"/>
          <w:b/>
          <w:sz w:val="24"/>
        </w:rPr>
        <w:t>Authority</w:t>
      </w:r>
      <w:r w:rsidRPr="00614295">
        <w:rPr>
          <w:rFonts w:ascii="Arial" w:hAnsi="Arial"/>
          <w:sz w:val="24"/>
        </w:rPr>
        <w:t xml:space="preserve"> under </w:t>
      </w:r>
      <w:r w:rsidR="00242FD4" w:rsidRPr="00614295">
        <w:rPr>
          <w:rFonts w:ascii="Arial" w:hAnsi="Arial"/>
          <w:sz w:val="24"/>
        </w:rPr>
        <w:t>c</w:t>
      </w:r>
      <w:r w:rsidRPr="00614295">
        <w:rPr>
          <w:rFonts w:ascii="Arial" w:hAnsi="Arial"/>
          <w:sz w:val="24"/>
        </w:rPr>
        <w:t xml:space="preserve">ondition </w:t>
      </w:r>
      <w:r w:rsidR="00E426DC" w:rsidRPr="00614295">
        <w:rPr>
          <w:rFonts w:ascii="Arial" w:hAnsi="Arial"/>
          <w:sz w:val="24"/>
        </w:rPr>
        <w:t>E13</w:t>
      </w:r>
      <w:r w:rsidRPr="00614295">
        <w:rPr>
          <w:rFonts w:ascii="Arial" w:hAnsi="Arial"/>
          <w:sz w:val="24"/>
        </w:rPr>
        <w:t xml:space="preserve"> of the </w:t>
      </w:r>
      <w:r w:rsidR="00E426DC" w:rsidRPr="00AA6A3F">
        <w:rPr>
          <w:rFonts w:ascii="Arial" w:hAnsi="Arial"/>
          <w:b/>
          <w:bCs/>
          <w:sz w:val="24"/>
        </w:rPr>
        <w:t>ESO</w:t>
      </w:r>
      <w:r w:rsidRPr="00614295">
        <w:rPr>
          <w:rFonts w:ascii="Arial" w:hAnsi="Arial"/>
          <w:b/>
          <w:sz w:val="24"/>
        </w:rPr>
        <w:t xml:space="preserve"> Licence</w:t>
      </w:r>
      <w:r w:rsidRPr="00614295">
        <w:rPr>
          <w:rFonts w:ascii="Arial" w:hAnsi="Arial"/>
          <w:sz w:val="24"/>
        </w:rPr>
        <w:t xml:space="preserve">, in which event the </w:t>
      </w:r>
      <w:r w:rsidRPr="00614295">
        <w:rPr>
          <w:rFonts w:ascii="Arial" w:hAnsi="Arial"/>
          <w:b/>
          <w:sz w:val="24"/>
        </w:rPr>
        <w:t xml:space="preserve">Connection Offer </w:t>
      </w:r>
      <w:r w:rsidRPr="00614295">
        <w:rPr>
          <w:rFonts w:ascii="Arial" w:hAnsi="Arial"/>
          <w:sz w:val="24"/>
        </w:rPr>
        <w:t xml:space="preserve">shall remain open for acceptance until the date 14 days after any determination by the </w:t>
      </w:r>
      <w:r w:rsidRPr="00614295">
        <w:rPr>
          <w:rFonts w:ascii="Arial" w:hAnsi="Arial"/>
          <w:b/>
          <w:sz w:val="24"/>
        </w:rPr>
        <w:t>Authority</w:t>
      </w:r>
      <w:r w:rsidRPr="00614295">
        <w:rPr>
          <w:rFonts w:ascii="Arial" w:hAnsi="Arial"/>
          <w:sz w:val="24"/>
        </w:rPr>
        <w:t xml:space="preserve"> pursuant to such application.</w:t>
      </w:r>
    </w:p>
    <w:p w14:paraId="1EDFB933" w14:textId="77777777" w:rsidR="00FD6C6E" w:rsidRPr="00614295" w:rsidRDefault="00FD6C6E">
      <w:pPr>
        <w:ind w:left="1418" w:hanging="1418"/>
        <w:rPr>
          <w:rFonts w:ascii="Arial" w:hAnsi="Arial"/>
          <w:sz w:val="24"/>
        </w:rPr>
      </w:pPr>
    </w:p>
    <w:p w14:paraId="07D09D0B" w14:textId="77777777" w:rsidR="00FD6C6E" w:rsidRPr="00614295" w:rsidRDefault="00FD6C6E">
      <w:pPr>
        <w:ind w:left="1418" w:hanging="1418"/>
        <w:jc w:val="both"/>
        <w:rPr>
          <w:rFonts w:ascii="Arial" w:hAnsi="Arial"/>
          <w:sz w:val="24"/>
        </w:rPr>
      </w:pPr>
      <w:r w:rsidRPr="00614295">
        <w:rPr>
          <w:rFonts w:ascii="Arial" w:hAnsi="Arial"/>
          <w:sz w:val="24"/>
        </w:rPr>
        <w:t>9.1</w:t>
      </w:r>
      <w:r w:rsidR="00EE0D15" w:rsidRPr="00614295">
        <w:rPr>
          <w:rFonts w:ascii="Arial" w:hAnsi="Arial"/>
          <w:sz w:val="24"/>
        </w:rPr>
        <w:t>7</w:t>
      </w:r>
      <w:r w:rsidRPr="00614295">
        <w:rPr>
          <w:rFonts w:ascii="Arial" w:hAnsi="Arial"/>
          <w:sz w:val="24"/>
        </w:rPr>
        <w:t>.4</w:t>
      </w:r>
      <w:r w:rsidRPr="00614295">
        <w:rPr>
          <w:rFonts w:ascii="Arial" w:hAnsi="Arial"/>
          <w:sz w:val="24"/>
        </w:rPr>
        <w:tab/>
        <w:t xml:space="preserve">If the </w:t>
      </w:r>
      <w:r w:rsidRPr="00614295">
        <w:rPr>
          <w:rFonts w:ascii="Arial" w:hAnsi="Arial"/>
          <w:b/>
          <w:sz w:val="24"/>
        </w:rPr>
        <w:t>Connection Offer</w:t>
      </w:r>
      <w:r w:rsidRPr="00614295">
        <w:rPr>
          <w:rFonts w:ascii="Arial" w:hAnsi="Arial"/>
          <w:sz w:val="24"/>
        </w:rPr>
        <w:t xml:space="preserve"> is accepted by that </w:t>
      </w:r>
      <w:r w:rsidRPr="00614295">
        <w:rPr>
          <w:rFonts w:ascii="Arial" w:hAnsi="Arial"/>
          <w:b/>
          <w:sz w:val="24"/>
        </w:rPr>
        <w:t>User</w:t>
      </w:r>
      <w:r w:rsidRPr="00614295">
        <w:rPr>
          <w:rFonts w:ascii="Arial" w:hAnsi="Arial"/>
          <w:sz w:val="24"/>
        </w:rPr>
        <w:t xml:space="preserve"> the connection shall proceed according to the terms of the </w:t>
      </w:r>
      <w:r w:rsidRPr="00614295">
        <w:rPr>
          <w:rFonts w:ascii="Arial" w:hAnsi="Arial"/>
          <w:b/>
          <w:sz w:val="24"/>
        </w:rPr>
        <w:t>CUSC</w:t>
      </w:r>
      <w:r w:rsidRPr="00614295">
        <w:rPr>
          <w:rFonts w:ascii="Arial" w:hAnsi="Arial"/>
          <w:sz w:val="24"/>
        </w:rPr>
        <w:t xml:space="preserve"> and the relevant </w:t>
      </w:r>
      <w:r w:rsidRPr="00614295">
        <w:rPr>
          <w:rFonts w:ascii="Arial" w:hAnsi="Arial"/>
          <w:b/>
          <w:sz w:val="24"/>
        </w:rPr>
        <w:t>Bilateral Connection Agreement</w:t>
      </w:r>
      <w:r w:rsidRPr="00614295">
        <w:rPr>
          <w:rFonts w:ascii="Arial" w:hAnsi="Arial"/>
          <w:sz w:val="24"/>
        </w:rPr>
        <w:t xml:space="preserve"> and </w:t>
      </w:r>
      <w:r w:rsidRPr="00614295">
        <w:rPr>
          <w:rFonts w:ascii="Arial" w:hAnsi="Arial"/>
          <w:b/>
          <w:sz w:val="24"/>
        </w:rPr>
        <w:t>Construction</w:t>
      </w:r>
      <w:r w:rsidRPr="00614295">
        <w:rPr>
          <w:rFonts w:ascii="Arial" w:hAnsi="Arial"/>
          <w:sz w:val="24"/>
        </w:rPr>
        <w:t xml:space="preserve"> </w:t>
      </w:r>
      <w:r w:rsidRPr="00614295">
        <w:rPr>
          <w:rFonts w:ascii="Arial" w:hAnsi="Arial"/>
          <w:b/>
          <w:sz w:val="24"/>
        </w:rPr>
        <w:t>Agreement</w:t>
      </w:r>
      <w:r w:rsidRPr="00614295">
        <w:rPr>
          <w:rFonts w:ascii="Arial" w:hAnsi="Arial"/>
          <w:sz w:val="24"/>
        </w:rPr>
        <w:t xml:space="preserve"> entered into consequent upon acceptance of the </w:t>
      </w:r>
      <w:r w:rsidRPr="00614295">
        <w:rPr>
          <w:rFonts w:ascii="Arial" w:hAnsi="Arial"/>
          <w:b/>
          <w:sz w:val="24"/>
        </w:rPr>
        <w:t>Offer</w:t>
      </w:r>
      <w:r w:rsidRPr="00614295">
        <w:rPr>
          <w:rFonts w:ascii="Arial" w:hAnsi="Arial"/>
          <w:sz w:val="24"/>
        </w:rPr>
        <w:t>.</w:t>
      </w:r>
    </w:p>
    <w:p w14:paraId="6925555B" w14:textId="77777777" w:rsidR="00FD6C6E" w:rsidRPr="00614295" w:rsidRDefault="00FD6C6E">
      <w:pPr>
        <w:ind w:left="993" w:hanging="993"/>
        <w:jc w:val="both"/>
        <w:rPr>
          <w:rFonts w:ascii="Arial" w:hAnsi="Arial"/>
          <w:sz w:val="24"/>
        </w:rPr>
      </w:pPr>
    </w:p>
    <w:bookmarkEnd w:id="3"/>
    <w:p w14:paraId="58488442" w14:textId="77777777" w:rsidR="00FD6C6E" w:rsidRPr="00614295" w:rsidRDefault="00FD6C6E">
      <w:pPr>
        <w:keepNext/>
        <w:ind w:left="1418" w:hanging="1418"/>
        <w:rPr>
          <w:rFonts w:ascii="Arial" w:hAnsi="Arial"/>
          <w:b/>
          <w:sz w:val="24"/>
        </w:rPr>
      </w:pPr>
      <w:r w:rsidRPr="00614295">
        <w:rPr>
          <w:rFonts w:ascii="Arial" w:hAnsi="Arial"/>
          <w:b/>
          <w:sz w:val="24"/>
        </w:rPr>
        <w:t xml:space="preserve">PART II - </w:t>
      </w:r>
      <w:r w:rsidRPr="00614295">
        <w:rPr>
          <w:rFonts w:ascii="Arial" w:hAnsi="Arial"/>
          <w:b/>
          <w:sz w:val="24"/>
        </w:rPr>
        <w:tab/>
        <w:t xml:space="preserve">USE OF THE </w:t>
      </w:r>
      <w:r w:rsidR="007B7554" w:rsidRPr="00614295">
        <w:rPr>
          <w:rFonts w:ascii="Arial" w:hAnsi="Arial"/>
          <w:b/>
          <w:sz w:val="24"/>
        </w:rPr>
        <w:t>NATIONAL ELECTRICITY TRANSMISSION</w:t>
      </w:r>
      <w:r w:rsidRPr="00614295">
        <w:rPr>
          <w:rFonts w:ascii="Arial" w:hAnsi="Arial"/>
          <w:b/>
          <w:sz w:val="24"/>
        </w:rPr>
        <w:t xml:space="preserve"> SYSTEM BY INTERCONNECTOR USERS AND INTERCONNECTOR ERROR ADMINISTRATORS</w:t>
      </w:r>
    </w:p>
    <w:p w14:paraId="7106D002" w14:textId="77777777" w:rsidR="00FD6C6E" w:rsidRPr="00614295" w:rsidRDefault="00FD6C6E">
      <w:pPr>
        <w:keepNext/>
        <w:jc w:val="both"/>
        <w:rPr>
          <w:rFonts w:ascii="Arial" w:hAnsi="Arial"/>
          <w:b/>
          <w:sz w:val="24"/>
        </w:rPr>
      </w:pPr>
    </w:p>
    <w:p w14:paraId="2D66DC7B" w14:textId="77777777" w:rsidR="00FD6C6E" w:rsidRPr="00614295" w:rsidRDefault="00FD6C6E">
      <w:pPr>
        <w:pStyle w:val="BodyText"/>
        <w:keepNext/>
        <w:ind w:left="1418" w:hanging="1418"/>
        <w:jc w:val="both"/>
        <w:rPr>
          <w:rFonts w:ascii="Arial" w:hAnsi="Arial"/>
          <w:b/>
        </w:rPr>
      </w:pPr>
      <w:r w:rsidRPr="00614295">
        <w:rPr>
          <w:rFonts w:ascii="Arial" w:hAnsi="Arial"/>
          <w:b/>
        </w:rPr>
        <w:t>9.1</w:t>
      </w:r>
      <w:r w:rsidR="00EE0D15" w:rsidRPr="00614295">
        <w:rPr>
          <w:rFonts w:ascii="Arial" w:hAnsi="Arial"/>
          <w:b/>
        </w:rPr>
        <w:t>8</w:t>
      </w:r>
      <w:r w:rsidRPr="00614295">
        <w:rPr>
          <w:rFonts w:ascii="Arial" w:hAnsi="Arial"/>
          <w:b/>
        </w:rPr>
        <w:tab/>
        <w:t>INTRODUCTION</w:t>
      </w:r>
    </w:p>
    <w:p w14:paraId="5E2528FB" w14:textId="77777777" w:rsidR="00FD6C6E" w:rsidRPr="00614295" w:rsidRDefault="00FD6C6E">
      <w:pPr>
        <w:ind w:left="1418" w:hanging="1418"/>
        <w:jc w:val="both"/>
        <w:rPr>
          <w:rFonts w:ascii="Arial" w:hAnsi="Arial"/>
          <w:b/>
          <w:i/>
          <w:sz w:val="24"/>
        </w:rPr>
      </w:pPr>
      <w:r w:rsidRPr="00614295">
        <w:rPr>
          <w:rFonts w:ascii="Arial" w:hAnsi="Arial"/>
          <w:sz w:val="24"/>
        </w:rPr>
        <w:tab/>
        <w:t xml:space="preserve">This Part II deals with rights and obligations relating to use of the </w:t>
      </w:r>
      <w:r w:rsidR="007B7554" w:rsidRPr="00614295">
        <w:rPr>
          <w:rFonts w:ascii="Arial" w:hAnsi="Arial"/>
          <w:b/>
          <w:sz w:val="24"/>
        </w:rPr>
        <w:t>National Electricity Transmission</w:t>
      </w:r>
      <w:r w:rsidRPr="00614295">
        <w:rPr>
          <w:rFonts w:ascii="Arial" w:hAnsi="Arial"/>
          <w:b/>
          <w:sz w:val="24"/>
        </w:rPr>
        <w:t xml:space="preserve"> System </w:t>
      </w:r>
      <w:r w:rsidRPr="00614295">
        <w:rPr>
          <w:rFonts w:ascii="Arial" w:hAnsi="Arial"/>
          <w:sz w:val="24"/>
        </w:rPr>
        <w:t xml:space="preserve">by </w:t>
      </w:r>
      <w:r w:rsidRPr="00614295">
        <w:rPr>
          <w:rFonts w:ascii="Arial" w:hAnsi="Arial"/>
          <w:b/>
          <w:sz w:val="24"/>
        </w:rPr>
        <w:t xml:space="preserve">Interconnector Users </w:t>
      </w:r>
      <w:r w:rsidRPr="00614295">
        <w:rPr>
          <w:rFonts w:ascii="Arial" w:hAnsi="Arial"/>
          <w:sz w:val="24"/>
        </w:rPr>
        <w:t xml:space="preserve">and </w:t>
      </w:r>
      <w:r w:rsidRPr="00614295">
        <w:rPr>
          <w:rFonts w:ascii="Arial" w:hAnsi="Arial"/>
          <w:b/>
          <w:sz w:val="24"/>
        </w:rPr>
        <w:t>Interconnector Error Administrators</w:t>
      </w:r>
      <w:r w:rsidR="008550E9" w:rsidRPr="00614295">
        <w:rPr>
          <w:rFonts w:ascii="Arial" w:hAnsi="Arial"/>
          <w:b/>
          <w:sz w:val="24"/>
        </w:rPr>
        <w:t>.</w:t>
      </w:r>
      <w:r w:rsidRPr="00614295">
        <w:rPr>
          <w:rFonts w:ascii="Arial" w:hAnsi="Arial"/>
          <w:b/>
          <w:sz w:val="24"/>
        </w:rPr>
        <w:t xml:space="preserve"> </w:t>
      </w:r>
      <w:r w:rsidRPr="00614295">
        <w:rPr>
          <w:rFonts w:ascii="Arial" w:hAnsi="Arial"/>
          <w:sz w:val="24"/>
        </w:rPr>
        <w:t xml:space="preserve">An </w:t>
      </w:r>
      <w:r w:rsidRPr="00614295">
        <w:rPr>
          <w:rFonts w:ascii="Arial" w:hAnsi="Arial"/>
          <w:b/>
          <w:sz w:val="24"/>
        </w:rPr>
        <w:t xml:space="preserve">Interconnector Error Administrator </w:t>
      </w:r>
      <w:r w:rsidRPr="00614295">
        <w:rPr>
          <w:rFonts w:ascii="Arial" w:hAnsi="Arial"/>
          <w:sz w:val="24"/>
        </w:rPr>
        <w:t xml:space="preserve">is deemed to be using the </w:t>
      </w:r>
      <w:r w:rsidR="007B7554" w:rsidRPr="00614295">
        <w:rPr>
          <w:rFonts w:ascii="Arial" w:hAnsi="Arial"/>
          <w:b/>
          <w:sz w:val="24"/>
        </w:rPr>
        <w:t>National Electricity Transmission</w:t>
      </w:r>
      <w:r w:rsidRPr="00614295">
        <w:rPr>
          <w:rFonts w:ascii="Arial" w:hAnsi="Arial"/>
          <w:b/>
          <w:sz w:val="24"/>
        </w:rPr>
        <w:t xml:space="preserve"> System </w:t>
      </w:r>
      <w:r w:rsidRPr="00614295">
        <w:rPr>
          <w:rFonts w:ascii="Arial" w:hAnsi="Arial"/>
          <w:sz w:val="24"/>
        </w:rPr>
        <w:t xml:space="preserve">because of its registered </w:t>
      </w:r>
      <w:r w:rsidRPr="00614295">
        <w:rPr>
          <w:rFonts w:ascii="Arial" w:hAnsi="Arial"/>
          <w:b/>
          <w:sz w:val="24"/>
        </w:rPr>
        <w:t>BM Units</w:t>
      </w:r>
      <w:r w:rsidR="005D249E" w:rsidRPr="00614295">
        <w:rPr>
          <w:rFonts w:ascii="Arial" w:hAnsi="Arial"/>
          <w:sz w:val="24"/>
        </w:rPr>
        <w:t>.</w:t>
      </w:r>
      <w:r w:rsidRPr="00614295">
        <w:rPr>
          <w:rFonts w:ascii="Arial" w:hAnsi="Arial"/>
          <w:sz w:val="24"/>
        </w:rPr>
        <w:t xml:space="preserve">  The </w:t>
      </w:r>
      <w:r w:rsidRPr="00614295">
        <w:rPr>
          <w:rFonts w:ascii="Arial" w:hAnsi="Arial"/>
          <w:b/>
          <w:sz w:val="24"/>
        </w:rPr>
        <w:t xml:space="preserve">User </w:t>
      </w:r>
      <w:r w:rsidRPr="00614295">
        <w:rPr>
          <w:rFonts w:ascii="Arial" w:hAnsi="Arial"/>
          <w:sz w:val="24"/>
        </w:rPr>
        <w:t xml:space="preserve">for the purposes of this Part II will therefore be an </w:t>
      </w:r>
      <w:r w:rsidRPr="00614295">
        <w:rPr>
          <w:rFonts w:ascii="Arial" w:hAnsi="Arial"/>
          <w:b/>
          <w:sz w:val="24"/>
        </w:rPr>
        <w:t>Interconnector User</w:t>
      </w:r>
      <w:r w:rsidRPr="00614295">
        <w:rPr>
          <w:rFonts w:ascii="Arial" w:hAnsi="Arial"/>
          <w:sz w:val="24"/>
        </w:rPr>
        <w:t xml:space="preserve"> and/or an </w:t>
      </w:r>
      <w:r w:rsidRPr="00614295">
        <w:rPr>
          <w:rFonts w:ascii="Arial" w:hAnsi="Arial"/>
          <w:b/>
          <w:sz w:val="24"/>
        </w:rPr>
        <w:t>Interconnector Error Administrator</w:t>
      </w:r>
      <w:r w:rsidRPr="00614295">
        <w:rPr>
          <w:rFonts w:ascii="Arial" w:hAnsi="Arial"/>
          <w:sz w:val="24"/>
        </w:rPr>
        <w:t>.</w:t>
      </w:r>
      <w:r w:rsidR="008550E9" w:rsidRPr="00614295">
        <w:rPr>
          <w:rFonts w:ascii="Arial" w:hAnsi="Arial"/>
          <w:sz w:val="24"/>
        </w:rPr>
        <w:t xml:space="preserve"> </w:t>
      </w:r>
      <w:r w:rsidRPr="00614295">
        <w:rPr>
          <w:rFonts w:ascii="Arial" w:hAnsi="Arial"/>
          <w:sz w:val="24"/>
        </w:rPr>
        <w:t xml:space="preserve">Where the </w:t>
      </w:r>
      <w:r w:rsidRPr="00614295">
        <w:rPr>
          <w:rFonts w:ascii="Arial" w:hAnsi="Arial"/>
          <w:b/>
          <w:sz w:val="24"/>
        </w:rPr>
        <w:t xml:space="preserve">Interconnector Error Administrator </w:t>
      </w:r>
      <w:r w:rsidRPr="00614295">
        <w:rPr>
          <w:rFonts w:ascii="Arial" w:hAnsi="Arial"/>
          <w:sz w:val="24"/>
        </w:rPr>
        <w:t xml:space="preserve">is </w:t>
      </w:r>
      <w:r w:rsidRPr="00614295">
        <w:rPr>
          <w:rFonts w:ascii="Arial" w:hAnsi="Arial"/>
          <w:b/>
          <w:bCs/>
          <w:sz w:val="24"/>
        </w:rPr>
        <w:t>The Company</w:t>
      </w:r>
      <w:r w:rsidRPr="00614295">
        <w:rPr>
          <w:rFonts w:ascii="Arial" w:hAnsi="Arial"/>
          <w:sz w:val="24"/>
        </w:rPr>
        <w:t xml:space="preserve">, the </w:t>
      </w:r>
      <w:r w:rsidRPr="00614295">
        <w:rPr>
          <w:rFonts w:ascii="Arial" w:hAnsi="Arial"/>
          <w:b/>
          <w:sz w:val="24"/>
        </w:rPr>
        <w:t xml:space="preserve">User </w:t>
      </w:r>
      <w:r w:rsidRPr="00614295">
        <w:rPr>
          <w:rFonts w:ascii="Arial" w:hAnsi="Arial"/>
          <w:sz w:val="24"/>
        </w:rPr>
        <w:t xml:space="preserve">for the purposes of this Part II will be </w:t>
      </w:r>
      <w:r w:rsidRPr="00614295">
        <w:rPr>
          <w:rFonts w:ascii="Arial" w:hAnsi="Arial"/>
          <w:b/>
          <w:bCs/>
          <w:sz w:val="24"/>
        </w:rPr>
        <w:t>The Company</w:t>
      </w:r>
      <w:r w:rsidRPr="00614295">
        <w:rPr>
          <w:rFonts w:ascii="Arial" w:hAnsi="Arial"/>
          <w:sz w:val="24"/>
        </w:rPr>
        <w:t>.</w:t>
      </w:r>
    </w:p>
    <w:p w14:paraId="52A21E44" w14:textId="77777777" w:rsidR="00FD6C6E" w:rsidRPr="00614295" w:rsidRDefault="00FD6C6E">
      <w:pPr>
        <w:ind w:left="993" w:hanging="993"/>
        <w:jc w:val="both"/>
        <w:rPr>
          <w:rFonts w:ascii="Arial" w:hAnsi="Arial"/>
          <w:sz w:val="24"/>
        </w:rPr>
      </w:pPr>
    </w:p>
    <w:p w14:paraId="307004ED" w14:textId="77777777" w:rsidR="00FD6C6E" w:rsidRPr="00614295" w:rsidRDefault="00FD6C6E">
      <w:pPr>
        <w:pStyle w:val="BodyText"/>
        <w:ind w:left="1418" w:hanging="1418"/>
        <w:jc w:val="both"/>
        <w:rPr>
          <w:rFonts w:ascii="Arial" w:hAnsi="Arial"/>
          <w:b/>
        </w:rPr>
      </w:pPr>
      <w:r w:rsidRPr="00614295">
        <w:rPr>
          <w:rFonts w:ascii="Arial" w:hAnsi="Arial"/>
          <w:b/>
        </w:rPr>
        <w:t>9.</w:t>
      </w:r>
      <w:r w:rsidR="00EE0D15" w:rsidRPr="00614295">
        <w:rPr>
          <w:rFonts w:ascii="Arial" w:hAnsi="Arial"/>
          <w:b/>
        </w:rPr>
        <w:t>19</w:t>
      </w:r>
      <w:r w:rsidRPr="00614295">
        <w:rPr>
          <w:rFonts w:ascii="Arial" w:hAnsi="Arial"/>
          <w:b/>
        </w:rPr>
        <w:tab/>
        <w:t xml:space="preserve">RIGHTS TO USE THE </w:t>
      </w:r>
      <w:r w:rsidR="007B7554" w:rsidRPr="00614295">
        <w:rPr>
          <w:rFonts w:ascii="Arial" w:hAnsi="Arial"/>
          <w:b/>
        </w:rPr>
        <w:t>NATIONAL ELECTRICITY TRANSMISSION</w:t>
      </w:r>
      <w:r w:rsidRPr="00614295">
        <w:rPr>
          <w:rFonts w:ascii="Arial" w:hAnsi="Arial"/>
          <w:b/>
        </w:rPr>
        <w:t xml:space="preserve"> SYSTEM</w:t>
      </w:r>
    </w:p>
    <w:p w14:paraId="5479B2FE" w14:textId="15C381D7" w:rsidR="00FD6C6E" w:rsidRPr="00614295" w:rsidRDefault="00EE0D15" w:rsidP="00AA6A3F">
      <w:pPr>
        <w:ind w:left="1560" w:hanging="1560"/>
        <w:jc w:val="both"/>
        <w:rPr>
          <w:rFonts w:ascii="Arial" w:hAnsi="Arial"/>
          <w:sz w:val="24"/>
        </w:rPr>
      </w:pPr>
      <w:r w:rsidRPr="00614295">
        <w:rPr>
          <w:rFonts w:ascii="Arial" w:hAnsi="Arial"/>
          <w:sz w:val="24"/>
        </w:rPr>
        <w:t>9.</w:t>
      </w:r>
      <w:r w:rsidR="00036FCC" w:rsidRPr="00614295">
        <w:rPr>
          <w:rFonts w:ascii="Arial" w:hAnsi="Arial"/>
          <w:sz w:val="24"/>
        </w:rPr>
        <w:t>19</w:t>
      </w:r>
      <w:r w:rsidRPr="00614295">
        <w:rPr>
          <w:rFonts w:ascii="Arial" w:hAnsi="Arial"/>
          <w:sz w:val="24"/>
        </w:rPr>
        <w:t>.1</w:t>
      </w:r>
      <w:r w:rsidRPr="00614295">
        <w:rPr>
          <w:rFonts w:ascii="Arial" w:hAnsi="Arial"/>
          <w:sz w:val="24"/>
        </w:rPr>
        <w:tab/>
      </w:r>
      <w:r w:rsidR="00FD6C6E" w:rsidRPr="00614295">
        <w:rPr>
          <w:rFonts w:ascii="Arial" w:hAnsi="Arial"/>
          <w:sz w:val="24"/>
        </w:rPr>
        <w:t xml:space="preserve">Subject to the provisions of the </w:t>
      </w:r>
      <w:r w:rsidR="00FD6C6E" w:rsidRPr="00614295">
        <w:rPr>
          <w:rFonts w:ascii="Arial" w:hAnsi="Arial"/>
          <w:b/>
          <w:sz w:val="24"/>
        </w:rPr>
        <w:t>CUSC</w:t>
      </w:r>
      <w:r w:rsidR="00FD6C6E" w:rsidRPr="00614295">
        <w:rPr>
          <w:rFonts w:ascii="Arial" w:hAnsi="Arial"/>
          <w:sz w:val="24"/>
        </w:rPr>
        <w:t xml:space="preserve">, the </w:t>
      </w:r>
      <w:r w:rsidR="00FD6C6E" w:rsidRPr="00614295">
        <w:rPr>
          <w:rFonts w:ascii="Arial" w:hAnsi="Arial"/>
          <w:b/>
          <w:sz w:val="24"/>
        </w:rPr>
        <w:t>Grid Code</w:t>
      </w:r>
      <w:r w:rsidR="00FD6C6E" w:rsidRPr="00614295">
        <w:rPr>
          <w:rFonts w:ascii="Arial" w:hAnsi="Arial"/>
          <w:sz w:val="24"/>
        </w:rPr>
        <w:t xml:space="preserve"> and any relevant </w:t>
      </w:r>
      <w:r w:rsidR="00FD6C6E" w:rsidRPr="00614295">
        <w:rPr>
          <w:rFonts w:ascii="Arial" w:hAnsi="Arial"/>
          <w:b/>
          <w:sz w:val="24"/>
        </w:rPr>
        <w:t>Operating Agreement</w:t>
      </w:r>
      <w:r w:rsidR="00FD6C6E" w:rsidRPr="00614295">
        <w:rPr>
          <w:rFonts w:ascii="Arial" w:hAnsi="Arial"/>
          <w:sz w:val="24"/>
        </w:rPr>
        <w:t xml:space="preserve"> </w:t>
      </w:r>
      <w:r w:rsidR="00FD6C6E" w:rsidRPr="00614295">
        <w:rPr>
          <w:rFonts w:ascii="Arial" w:hAnsi="Arial"/>
          <w:b/>
          <w:bCs/>
          <w:sz w:val="24"/>
        </w:rPr>
        <w:t>The Company</w:t>
      </w:r>
      <w:r w:rsidR="00FD6C6E" w:rsidRPr="00614295">
        <w:rPr>
          <w:rFonts w:ascii="Arial" w:hAnsi="Arial"/>
          <w:sz w:val="24"/>
        </w:rPr>
        <w:t xml:space="preserve"> shall as between </w:t>
      </w:r>
      <w:r w:rsidR="00FD6C6E" w:rsidRPr="00614295">
        <w:rPr>
          <w:rFonts w:ascii="Arial" w:hAnsi="Arial"/>
          <w:b/>
          <w:bCs/>
          <w:sz w:val="24"/>
        </w:rPr>
        <w:t>The Company</w:t>
      </w:r>
      <w:r w:rsidR="00FD6C6E" w:rsidRPr="00614295">
        <w:rPr>
          <w:rFonts w:ascii="Arial" w:hAnsi="Arial"/>
          <w:sz w:val="24"/>
        </w:rPr>
        <w:t xml:space="preserve"> and that </w:t>
      </w:r>
      <w:r w:rsidR="00FD6C6E" w:rsidRPr="00614295">
        <w:rPr>
          <w:rFonts w:ascii="Arial" w:hAnsi="Arial"/>
          <w:b/>
          <w:sz w:val="24"/>
        </w:rPr>
        <w:t xml:space="preserve">User </w:t>
      </w:r>
      <w:r w:rsidR="00FD6C6E" w:rsidRPr="00614295">
        <w:rPr>
          <w:rFonts w:ascii="Arial" w:hAnsi="Arial"/>
          <w:sz w:val="24"/>
        </w:rPr>
        <w:t xml:space="preserve">transport a supply of power through the </w:t>
      </w:r>
      <w:r w:rsidR="007B7554" w:rsidRPr="00614295">
        <w:rPr>
          <w:rFonts w:ascii="Arial" w:hAnsi="Arial"/>
          <w:b/>
          <w:sz w:val="24"/>
        </w:rPr>
        <w:t>National Electricity Transmission</w:t>
      </w:r>
      <w:r w:rsidR="00FD6C6E" w:rsidRPr="00614295">
        <w:rPr>
          <w:rFonts w:ascii="Arial" w:hAnsi="Arial"/>
          <w:b/>
          <w:sz w:val="24"/>
        </w:rPr>
        <w:t xml:space="preserve"> System</w:t>
      </w:r>
      <w:r w:rsidR="00FD6C6E" w:rsidRPr="00614295">
        <w:rPr>
          <w:rFonts w:ascii="Arial" w:hAnsi="Arial"/>
          <w:sz w:val="24"/>
        </w:rPr>
        <w:t xml:space="preserve"> together with such margin as </w:t>
      </w:r>
      <w:r w:rsidR="00FD6C6E" w:rsidRPr="00614295">
        <w:rPr>
          <w:rFonts w:ascii="Arial" w:hAnsi="Arial"/>
          <w:b/>
          <w:bCs/>
          <w:sz w:val="24"/>
        </w:rPr>
        <w:t>The Company</w:t>
      </w:r>
      <w:r w:rsidR="00FD6C6E" w:rsidRPr="00614295">
        <w:rPr>
          <w:rFonts w:ascii="Arial" w:hAnsi="Arial"/>
          <w:sz w:val="24"/>
        </w:rPr>
        <w:t xml:space="preserve"> shall in its reasonable opinion consider necessary having due regard to </w:t>
      </w:r>
      <w:r w:rsidR="00FD6C6E" w:rsidRPr="00614295">
        <w:rPr>
          <w:rFonts w:ascii="Arial" w:hAnsi="Arial"/>
          <w:b/>
          <w:bCs/>
          <w:sz w:val="24"/>
        </w:rPr>
        <w:t>The Company</w:t>
      </w:r>
      <w:r w:rsidR="00FD6C6E" w:rsidRPr="00614295">
        <w:rPr>
          <w:rFonts w:ascii="Arial" w:hAnsi="Arial"/>
          <w:b/>
          <w:sz w:val="24"/>
        </w:rPr>
        <w:t>’s</w:t>
      </w:r>
      <w:r w:rsidR="00FD6C6E" w:rsidRPr="00614295">
        <w:rPr>
          <w:rFonts w:ascii="Arial" w:hAnsi="Arial"/>
          <w:sz w:val="24"/>
        </w:rPr>
        <w:t xml:space="preserve"> duties under the </w:t>
      </w:r>
      <w:r w:rsidR="002C37C5" w:rsidRPr="00AA6A3F">
        <w:rPr>
          <w:rFonts w:ascii="Arial" w:hAnsi="Arial"/>
          <w:b/>
          <w:bCs/>
          <w:sz w:val="24"/>
        </w:rPr>
        <w:t>ESO</w:t>
      </w:r>
      <w:r w:rsidR="00FD6C6E" w:rsidRPr="00614295">
        <w:rPr>
          <w:rFonts w:ascii="Arial" w:hAnsi="Arial"/>
          <w:b/>
          <w:sz w:val="24"/>
        </w:rPr>
        <w:t xml:space="preserve"> Licence</w:t>
      </w:r>
      <w:r w:rsidR="00FD6C6E" w:rsidRPr="00614295">
        <w:rPr>
          <w:rFonts w:ascii="Arial" w:hAnsi="Arial"/>
          <w:sz w:val="24"/>
        </w:rPr>
        <w:t xml:space="preserve"> except to the</w:t>
      </w:r>
      <w:r w:rsidR="001C38EA" w:rsidRPr="00614295">
        <w:rPr>
          <w:rFonts w:ascii="Arial" w:hAnsi="Arial"/>
          <w:sz w:val="24"/>
        </w:rPr>
        <w:t xml:space="preserve"> </w:t>
      </w:r>
      <w:r w:rsidR="00FD6C6E" w:rsidRPr="00614295">
        <w:rPr>
          <w:rFonts w:ascii="Arial" w:hAnsi="Arial"/>
          <w:sz w:val="24"/>
        </w:rPr>
        <w:t xml:space="preserve">extent (if any) that </w:t>
      </w:r>
      <w:r w:rsidR="00FD6C6E" w:rsidRPr="00614295">
        <w:rPr>
          <w:rFonts w:ascii="Arial" w:hAnsi="Arial"/>
          <w:b/>
          <w:bCs/>
          <w:sz w:val="24"/>
        </w:rPr>
        <w:t>The Company</w:t>
      </w:r>
      <w:r w:rsidR="00FD6C6E" w:rsidRPr="00614295">
        <w:rPr>
          <w:rFonts w:ascii="Arial" w:hAnsi="Arial"/>
          <w:sz w:val="24"/>
        </w:rPr>
        <w:t xml:space="preserve"> is prevented from doing so by transmission constraints or by insufficiency of generation which, in either case, could not have been avoided by theexercise of </w:t>
      </w:r>
      <w:r w:rsidR="00FD6C6E" w:rsidRPr="00614295">
        <w:rPr>
          <w:rFonts w:ascii="Arial" w:hAnsi="Arial"/>
          <w:b/>
          <w:sz w:val="24"/>
        </w:rPr>
        <w:t>Good Industry Practice</w:t>
      </w:r>
      <w:r w:rsidR="00FD6C6E" w:rsidRPr="00614295">
        <w:rPr>
          <w:rFonts w:ascii="Arial" w:hAnsi="Arial"/>
          <w:sz w:val="24"/>
        </w:rPr>
        <w:t xml:space="preserve"> by </w:t>
      </w:r>
      <w:r w:rsidR="00FD6C6E" w:rsidRPr="00614295">
        <w:rPr>
          <w:rFonts w:ascii="Arial" w:hAnsi="Arial"/>
          <w:b/>
          <w:bCs/>
          <w:sz w:val="24"/>
        </w:rPr>
        <w:t>The Company</w:t>
      </w:r>
      <w:r w:rsidR="00FD6C6E" w:rsidRPr="00614295">
        <w:rPr>
          <w:rFonts w:ascii="Arial" w:hAnsi="Arial"/>
          <w:sz w:val="24"/>
        </w:rPr>
        <w:t xml:space="preserve">. </w:t>
      </w:r>
    </w:p>
    <w:p w14:paraId="5BD48B45" w14:textId="77777777" w:rsidR="00FD6C6E" w:rsidRPr="00614295" w:rsidRDefault="00FD6C6E">
      <w:pPr>
        <w:ind w:left="1985" w:hanging="720"/>
        <w:jc w:val="both"/>
        <w:rPr>
          <w:rFonts w:ascii="Arial" w:hAnsi="Arial"/>
          <w:b/>
          <w:sz w:val="24"/>
        </w:rPr>
      </w:pPr>
    </w:p>
    <w:p w14:paraId="03EFBD79" w14:textId="77777777" w:rsidR="00FD6C6E" w:rsidRPr="00614295" w:rsidRDefault="00FD6C6E">
      <w:pPr>
        <w:spacing w:after="240"/>
        <w:ind w:left="1418" w:hanging="1418"/>
        <w:jc w:val="both"/>
        <w:rPr>
          <w:rFonts w:ascii="Arial" w:hAnsi="Arial"/>
          <w:b/>
          <w:sz w:val="24"/>
        </w:rPr>
      </w:pPr>
      <w:r w:rsidRPr="00614295">
        <w:rPr>
          <w:rFonts w:ascii="Arial" w:hAnsi="Arial"/>
          <w:sz w:val="24"/>
        </w:rPr>
        <w:t>9.</w:t>
      </w:r>
      <w:r w:rsidR="00036FCC" w:rsidRPr="00614295">
        <w:rPr>
          <w:rFonts w:ascii="Arial" w:hAnsi="Arial"/>
          <w:sz w:val="24"/>
        </w:rPr>
        <w:t>19</w:t>
      </w:r>
      <w:r w:rsidRPr="00614295">
        <w:rPr>
          <w:rFonts w:ascii="Arial" w:hAnsi="Arial"/>
          <w:sz w:val="24"/>
        </w:rPr>
        <w:t>.2</w:t>
      </w:r>
      <w:r w:rsidRPr="00614295">
        <w:rPr>
          <w:rFonts w:ascii="Arial" w:hAnsi="Arial"/>
          <w:sz w:val="24"/>
        </w:rPr>
        <w:tab/>
        <w:t xml:space="preserve">This right is subject to there being a </w:t>
      </w:r>
      <w:r w:rsidRPr="00614295">
        <w:rPr>
          <w:rFonts w:ascii="Arial" w:hAnsi="Arial"/>
          <w:b/>
          <w:sz w:val="24"/>
        </w:rPr>
        <w:t xml:space="preserve">Bilateral Connection Agreement </w:t>
      </w:r>
      <w:r w:rsidRPr="00614295">
        <w:rPr>
          <w:rFonts w:ascii="Arial" w:hAnsi="Arial"/>
          <w:sz w:val="24"/>
        </w:rPr>
        <w:t xml:space="preserve">between the </w:t>
      </w:r>
      <w:r w:rsidRPr="00614295">
        <w:rPr>
          <w:rFonts w:ascii="Arial" w:hAnsi="Arial"/>
          <w:b/>
          <w:sz w:val="24"/>
        </w:rPr>
        <w:t xml:space="preserve">Interconnector Owner </w:t>
      </w:r>
      <w:r w:rsidRPr="00614295">
        <w:rPr>
          <w:rFonts w:ascii="Arial" w:hAnsi="Arial"/>
          <w:sz w:val="24"/>
        </w:rPr>
        <w:t xml:space="preserve">and </w:t>
      </w:r>
      <w:r w:rsidRPr="00614295">
        <w:rPr>
          <w:rFonts w:ascii="Arial" w:hAnsi="Arial"/>
          <w:b/>
          <w:bCs/>
          <w:sz w:val="24"/>
        </w:rPr>
        <w:t>The Company</w:t>
      </w:r>
      <w:r w:rsidRPr="00614295">
        <w:rPr>
          <w:rFonts w:ascii="Arial" w:hAnsi="Arial"/>
          <w:sz w:val="24"/>
        </w:rPr>
        <w:t xml:space="preserve"> for the </w:t>
      </w:r>
      <w:r w:rsidRPr="00614295">
        <w:rPr>
          <w:rFonts w:ascii="Arial" w:hAnsi="Arial"/>
          <w:b/>
          <w:sz w:val="24"/>
        </w:rPr>
        <w:t xml:space="preserve">Connection Site </w:t>
      </w:r>
      <w:r w:rsidRPr="00614295">
        <w:rPr>
          <w:rFonts w:ascii="Arial" w:hAnsi="Arial"/>
          <w:sz w:val="24"/>
        </w:rPr>
        <w:t xml:space="preserve">of the relevant </w:t>
      </w:r>
      <w:r w:rsidRPr="00614295">
        <w:rPr>
          <w:rFonts w:ascii="Arial" w:hAnsi="Arial"/>
          <w:b/>
          <w:sz w:val="24"/>
        </w:rPr>
        <w:t xml:space="preserve">Interconnector. </w:t>
      </w:r>
    </w:p>
    <w:p w14:paraId="1F44718C" w14:textId="77777777" w:rsidR="00FD6C6E" w:rsidRPr="00614295" w:rsidRDefault="00036FCC">
      <w:pPr>
        <w:ind w:left="1418" w:hanging="1418"/>
        <w:jc w:val="both"/>
        <w:rPr>
          <w:rFonts w:ascii="Arial" w:hAnsi="Arial"/>
          <w:sz w:val="24"/>
        </w:rPr>
      </w:pPr>
      <w:r w:rsidRPr="00614295">
        <w:rPr>
          <w:rFonts w:ascii="Arial" w:hAnsi="Arial"/>
          <w:sz w:val="24"/>
        </w:rPr>
        <w:t>9.</w:t>
      </w:r>
      <w:r w:rsidR="00EE0D15" w:rsidRPr="00614295">
        <w:rPr>
          <w:rFonts w:ascii="Arial" w:hAnsi="Arial"/>
          <w:sz w:val="24"/>
        </w:rPr>
        <w:t>1</w:t>
      </w:r>
      <w:r w:rsidRPr="00614295">
        <w:rPr>
          <w:rFonts w:ascii="Arial" w:hAnsi="Arial"/>
          <w:sz w:val="24"/>
        </w:rPr>
        <w:t>9</w:t>
      </w:r>
      <w:r w:rsidR="00FD6C6E" w:rsidRPr="00614295">
        <w:rPr>
          <w:rFonts w:ascii="Arial" w:hAnsi="Arial"/>
          <w:sz w:val="24"/>
        </w:rPr>
        <w:t>.3</w:t>
      </w:r>
      <w:r w:rsidR="00FD6C6E" w:rsidRPr="00614295">
        <w:rPr>
          <w:rFonts w:ascii="Arial" w:hAnsi="Arial"/>
          <w:sz w:val="24"/>
        </w:rPr>
        <w:tab/>
        <w:t xml:space="preserve">The </w:t>
      </w:r>
      <w:r w:rsidR="00FD6C6E" w:rsidRPr="00614295">
        <w:rPr>
          <w:rFonts w:ascii="Arial" w:hAnsi="Arial"/>
          <w:b/>
          <w:sz w:val="24"/>
        </w:rPr>
        <w:t>User</w:t>
      </w:r>
      <w:r w:rsidR="00FD6C6E" w:rsidRPr="00614295">
        <w:rPr>
          <w:rFonts w:ascii="Arial" w:hAnsi="Arial"/>
          <w:sz w:val="24"/>
        </w:rPr>
        <w:t xml:space="preserve"> acknowledges that breach of the provisions of the </w:t>
      </w:r>
      <w:r w:rsidR="00FD6C6E" w:rsidRPr="00614295">
        <w:rPr>
          <w:rFonts w:ascii="Arial" w:hAnsi="Arial"/>
          <w:b/>
          <w:sz w:val="24"/>
        </w:rPr>
        <w:t>CUSC</w:t>
      </w:r>
      <w:r w:rsidR="00FD6C6E" w:rsidRPr="00614295">
        <w:rPr>
          <w:rFonts w:ascii="Arial" w:hAnsi="Arial"/>
          <w:sz w:val="24"/>
        </w:rPr>
        <w:t xml:space="preserve"> by an </w:t>
      </w:r>
      <w:r w:rsidR="00FD6C6E" w:rsidRPr="00614295">
        <w:rPr>
          <w:rFonts w:ascii="Arial" w:hAnsi="Arial"/>
          <w:b/>
          <w:sz w:val="24"/>
        </w:rPr>
        <w:t>Interconnector Owner</w:t>
      </w:r>
      <w:r w:rsidR="00FD6C6E" w:rsidRPr="00614295">
        <w:rPr>
          <w:rFonts w:ascii="Arial" w:hAnsi="Arial"/>
          <w:sz w:val="24"/>
        </w:rPr>
        <w:t xml:space="preserve"> may give rise to </w:t>
      </w:r>
      <w:r w:rsidR="00FD6C6E" w:rsidRPr="00614295">
        <w:rPr>
          <w:rFonts w:ascii="Arial" w:hAnsi="Arial"/>
          <w:b/>
          <w:sz w:val="24"/>
        </w:rPr>
        <w:lastRenderedPageBreak/>
        <w:t>Deenergisation</w:t>
      </w:r>
      <w:r w:rsidR="00FD6C6E" w:rsidRPr="00614295">
        <w:rPr>
          <w:rFonts w:ascii="Arial" w:hAnsi="Arial"/>
          <w:sz w:val="24"/>
        </w:rPr>
        <w:t xml:space="preserve"> or </w:t>
      </w:r>
      <w:r w:rsidR="00FD6C6E" w:rsidRPr="00614295">
        <w:rPr>
          <w:rFonts w:ascii="Arial" w:hAnsi="Arial"/>
          <w:b/>
          <w:sz w:val="24"/>
        </w:rPr>
        <w:t>Disconnection</w:t>
      </w:r>
      <w:r w:rsidR="00FD6C6E" w:rsidRPr="00614295">
        <w:rPr>
          <w:rFonts w:ascii="Arial" w:hAnsi="Arial"/>
          <w:sz w:val="24"/>
        </w:rPr>
        <w:t xml:space="preserve"> of the </w:t>
      </w:r>
      <w:r w:rsidR="00FD6C6E" w:rsidRPr="00614295">
        <w:rPr>
          <w:rFonts w:ascii="Arial" w:hAnsi="Arial"/>
          <w:b/>
          <w:sz w:val="24"/>
        </w:rPr>
        <w:t>Connection Site</w:t>
      </w:r>
      <w:r w:rsidR="00FD6C6E" w:rsidRPr="00614295">
        <w:rPr>
          <w:rFonts w:ascii="Arial" w:hAnsi="Arial"/>
          <w:sz w:val="24"/>
        </w:rPr>
        <w:t xml:space="preserve"> of that </w:t>
      </w:r>
      <w:r w:rsidR="00FD6C6E" w:rsidRPr="00614295">
        <w:rPr>
          <w:rFonts w:ascii="Arial" w:hAnsi="Arial"/>
          <w:b/>
          <w:sz w:val="24"/>
        </w:rPr>
        <w:t xml:space="preserve">Interconnector </w:t>
      </w:r>
      <w:r w:rsidR="00FD6C6E" w:rsidRPr="00614295">
        <w:rPr>
          <w:rFonts w:ascii="Arial" w:hAnsi="Arial"/>
          <w:sz w:val="24"/>
        </w:rPr>
        <w:t>pursuant to Section 5.</w:t>
      </w:r>
    </w:p>
    <w:p w14:paraId="1FC4D03E" w14:textId="77777777" w:rsidR="00FD6C6E" w:rsidRPr="00614295" w:rsidRDefault="00FD6C6E">
      <w:pPr>
        <w:ind w:left="1985" w:hanging="993"/>
        <w:jc w:val="both"/>
        <w:rPr>
          <w:rFonts w:ascii="Arial" w:hAnsi="Arial"/>
          <w:sz w:val="24"/>
        </w:rPr>
      </w:pPr>
    </w:p>
    <w:p w14:paraId="5C759FD5" w14:textId="77777777" w:rsidR="00FD6C6E" w:rsidRPr="00614295" w:rsidRDefault="00036FCC">
      <w:pPr>
        <w:ind w:left="1418" w:hanging="1418"/>
        <w:jc w:val="both"/>
        <w:rPr>
          <w:rFonts w:ascii="Arial" w:hAnsi="Arial"/>
          <w:sz w:val="24"/>
        </w:rPr>
      </w:pPr>
      <w:r w:rsidRPr="00614295">
        <w:rPr>
          <w:rFonts w:ascii="Arial" w:hAnsi="Arial"/>
          <w:sz w:val="24"/>
        </w:rPr>
        <w:t>9.</w:t>
      </w:r>
      <w:r w:rsidR="00EE0D15" w:rsidRPr="00614295">
        <w:rPr>
          <w:rFonts w:ascii="Arial" w:hAnsi="Arial"/>
          <w:sz w:val="24"/>
        </w:rPr>
        <w:t>1</w:t>
      </w:r>
      <w:r w:rsidRPr="00614295">
        <w:rPr>
          <w:rFonts w:ascii="Arial" w:hAnsi="Arial"/>
          <w:sz w:val="24"/>
        </w:rPr>
        <w:t>9</w:t>
      </w:r>
      <w:r w:rsidR="00FD6C6E" w:rsidRPr="00614295">
        <w:rPr>
          <w:rFonts w:ascii="Arial" w:hAnsi="Arial"/>
          <w:sz w:val="24"/>
        </w:rPr>
        <w:t>.4</w:t>
      </w:r>
      <w:r w:rsidR="00FD6C6E" w:rsidRPr="00614295">
        <w:rPr>
          <w:rFonts w:ascii="Arial" w:hAnsi="Arial"/>
          <w:sz w:val="24"/>
        </w:rPr>
        <w:tab/>
        <w:t xml:space="preserve">Subject to the provisions of the </w:t>
      </w:r>
      <w:r w:rsidR="00FD6C6E" w:rsidRPr="00614295">
        <w:rPr>
          <w:rFonts w:ascii="Arial" w:hAnsi="Arial"/>
          <w:b/>
          <w:sz w:val="24"/>
        </w:rPr>
        <w:t xml:space="preserve">Grid Code </w:t>
      </w:r>
      <w:r w:rsidR="00FD6C6E" w:rsidRPr="00614295">
        <w:rPr>
          <w:rFonts w:ascii="Arial" w:hAnsi="Arial"/>
          <w:sz w:val="24"/>
        </w:rPr>
        <w:t xml:space="preserve">and any </w:t>
      </w:r>
      <w:r w:rsidR="00FD6C6E" w:rsidRPr="00614295">
        <w:rPr>
          <w:rFonts w:ascii="Arial" w:hAnsi="Arial"/>
          <w:b/>
          <w:sz w:val="24"/>
        </w:rPr>
        <w:t xml:space="preserve">Operating Agreement </w:t>
      </w:r>
      <w:r w:rsidR="00FD6C6E" w:rsidRPr="00614295">
        <w:rPr>
          <w:rFonts w:ascii="Arial" w:hAnsi="Arial"/>
          <w:b/>
          <w:bCs/>
          <w:sz w:val="24"/>
        </w:rPr>
        <w:t>The Company</w:t>
      </w:r>
      <w:r w:rsidR="00FD6C6E" w:rsidRPr="00614295">
        <w:rPr>
          <w:rFonts w:ascii="Arial" w:hAnsi="Arial"/>
          <w:sz w:val="24"/>
        </w:rPr>
        <w:t xml:space="preserve"> shall be entitled to plan and execute outages of parts of the </w:t>
      </w:r>
      <w:r w:rsidR="007B7554" w:rsidRPr="00614295">
        <w:rPr>
          <w:rFonts w:ascii="Arial" w:hAnsi="Arial"/>
          <w:b/>
          <w:sz w:val="24"/>
        </w:rPr>
        <w:t>National Electricity Transmission</w:t>
      </w:r>
      <w:r w:rsidR="00FD6C6E" w:rsidRPr="00614295">
        <w:rPr>
          <w:rFonts w:ascii="Arial" w:hAnsi="Arial"/>
          <w:sz w:val="24"/>
        </w:rPr>
        <w:t xml:space="preserve"> </w:t>
      </w:r>
      <w:r w:rsidR="00FD6C6E" w:rsidRPr="00614295">
        <w:rPr>
          <w:rFonts w:ascii="Arial" w:hAnsi="Arial"/>
          <w:b/>
          <w:sz w:val="24"/>
        </w:rPr>
        <w:t>System</w:t>
      </w:r>
      <w:r w:rsidR="00FD6C6E" w:rsidRPr="00614295">
        <w:rPr>
          <w:rFonts w:ascii="Arial" w:hAnsi="Arial"/>
          <w:sz w:val="24"/>
        </w:rPr>
        <w:t xml:space="preserve"> or </w:t>
      </w:r>
      <w:r w:rsidR="00FD6C6E" w:rsidRPr="00614295">
        <w:rPr>
          <w:rFonts w:ascii="Arial" w:hAnsi="Arial"/>
          <w:b/>
          <w:sz w:val="24"/>
        </w:rPr>
        <w:t>Transmission Plant</w:t>
      </w:r>
      <w:r w:rsidR="00FD6C6E" w:rsidRPr="00614295">
        <w:rPr>
          <w:rFonts w:ascii="Arial" w:hAnsi="Arial"/>
          <w:sz w:val="24"/>
        </w:rPr>
        <w:t xml:space="preserve"> or </w:t>
      </w:r>
      <w:r w:rsidR="00FD6C6E" w:rsidRPr="00614295">
        <w:rPr>
          <w:rFonts w:ascii="Arial" w:hAnsi="Arial"/>
          <w:b/>
          <w:sz w:val="24"/>
        </w:rPr>
        <w:t>Transmission Apparatus</w:t>
      </w:r>
      <w:r w:rsidR="00FD6C6E" w:rsidRPr="00614295">
        <w:rPr>
          <w:rFonts w:ascii="Arial" w:hAnsi="Arial"/>
          <w:sz w:val="24"/>
        </w:rPr>
        <w:t xml:space="preserve"> at any time and from time to time.</w:t>
      </w:r>
    </w:p>
    <w:p w14:paraId="278188E5" w14:textId="77777777" w:rsidR="00FD6C6E" w:rsidRPr="00614295" w:rsidRDefault="00FD6C6E">
      <w:pPr>
        <w:ind w:left="993" w:hanging="993"/>
        <w:jc w:val="both"/>
        <w:rPr>
          <w:rFonts w:ascii="Arial" w:hAnsi="Arial"/>
          <w:sz w:val="24"/>
        </w:rPr>
      </w:pPr>
    </w:p>
    <w:p w14:paraId="2F6D7CDA" w14:textId="77777777" w:rsidR="00FD6C6E" w:rsidRPr="00614295" w:rsidRDefault="00FD6C6E">
      <w:pPr>
        <w:pStyle w:val="BodyText"/>
        <w:ind w:left="1418" w:hanging="1418"/>
        <w:rPr>
          <w:rFonts w:ascii="Arial" w:hAnsi="Arial"/>
          <w:b/>
        </w:rPr>
      </w:pPr>
      <w:r w:rsidRPr="00614295">
        <w:rPr>
          <w:rFonts w:ascii="Arial" w:hAnsi="Arial"/>
          <w:b/>
        </w:rPr>
        <w:t>9.2</w:t>
      </w:r>
      <w:r w:rsidR="00036FCC" w:rsidRPr="00614295">
        <w:rPr>
          <w:rFonts w:ascii="Arial" w:hAnsi="Arial"/>
          <w:b/>
        </w:rPr>
        <w:t>0</w:t>
      </w:r>
      <w:r w:rsidRPr="00614295">
        <w:rPr>
          <w:rFonts w:ascii="Arial" w:hAnsi="Arial"/>
          <w:b/>
        </w:rPr>
        <w:tab/>
        <w:t>USE OF SYSTEM APPLICATION</w:t>
      </w:r>
    </w:p>
    <w:p w14:paraId="165B91DD" w14:textId="77777777" w:rsidR="00FD6C6E" w:rsidRPr="00614295" w:rsidRDefault="00FD6C6E">
      <w:pPr>
        <w:pStyle w:val="BodyText"/>
        <w:ind w:left="1418" w:hanging="1418"/>
        <w:jc w:val="both"/>
        <w:rPr>
          <w:rFonts w:ascii="Arial" w:hAnsi="Arial"/>
          <w:b/>
        </w:rPr>
      </w:pPr>
      <w:r w:rsidRPr="00614295">
        <w:rPr>
          <w:rFonts w:ascii="Arial" w:hAnsi="Arial"/>
        </w:rPr>
        <w:t>9.2</w:t>
      </w:r>
      <w:r w:rsidR="00036FCC" w:rsidRPr="00614295">
        <w:rPr>
          <w:rFonts w:ascii="Arial" w:hAnsi="Arial"/>
        </w:rPr>
        <w:t>0</w:t>
      </w:r>
      <w:r w:rsidRPr="00614295">
        <w:rPr>
          <w:rFonts w:ascii="Arial" w:hAnsi="Arial"/>
        </w:rPr>
        <w:t>.1</w:t>
      </w:r>
      <w:r w:rsidRPr="00614295">
        <w:rPr>
          <w:rFonts w:ascii="Arial" w:hAnsi="Arial"/>
        </w:rPr>
        <w:tab/>
        <w:t xml:space="preserve">If a </w:t>
      </w:r>
      <w:r w:rsidRPr="00614295">
        <w:rPr>
          <w:rFonts w:ascii="Arial" w:hAnsi="Arial"/>
          <w:b/>
        </w:rPr>
        <w:t>User</w:t>
      </w:r>
      <w:r w:rsidRPr="00614295">
        <w:rPr>
          <w:rFonts w:ascii="Arial" w:hAnsi="Arial"/>
        </w:rPr>
        <w:t xml:space="preserve"> wishes to use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in accordance with this Part II, it shall complete and submit to </w:t>
      </w:r>
      <w:r w:rsidRPr="00614295">
        <w:rPr>
          <w:rFonts w:ascii="Arial" w:hAnsi="Arial"/>
          <w:b/>
          <w:bCs/>
        </w:rPr>
        <w:t>The Company</w:t>
      </w:r>
      <w:r w:rsidRPr="00614295">
        <w:rPr>
          <w:rFonts w:ascii="Arial" w:hAnsi="Arial"/>
        </w:rPr>
        <w:t xml:space="preserve"> a </w:t>
      </w:r>
      <w:r w:rsidRPr="00614295">
        <w:rPr>
          <w:rFonts w:ascii="Arial" w:hAnsi="Arial"/>
          <w:b/>
        </w:rPr>
        <w:t>Use</w:t>
      </w:r>
      <w:r w:rsidRPr="00614295">
        <w:rPr>
          <w:rFonts w:ascii="Arial" w:hAnsi="Arial"/>
        </w:rPr>
        <w:t xml:space="preserve"> of </w:t>
      </w:r>
      <w:r w:rsidRPr="00614295">
        <w:rPr>
          <w:rFonts w:ascii="Arial" w:hAnsi="Arial"/>
          <w:b/>
        </w:rPr>
        <w:t>System Application</w:t>
      </w:r>
      <w:r w:rsidRPr="00614295">
        <w:rPr>
          <w:rFonts w:ascii="Arial" w:hAnsi="Arial"/>
        </w:rPr>
        <w:t xml:space="preserve"> and comply with the terms thereof.</w:t>
      </w:r>
    </w:p>
    <w:p w14:paraId="51F77685" w14:textId="61E700D0" w:rsidR="00FD6C6E" w:rsidRPr="00614295" w:rsidRDefault="00FD6C6E">
      <w:pPr>
        <w:pStyle w:val="BodyText"/>
        <w:ind w:left="1418" w:hanging="1418"/>
        <w:jc w:val="both"/>
        <w:rPr>
          <w:rFonts w:ascii="Arial" w:hAnsi="Arial"/>
          <w:b/>
        </w:rPr>
      </w:pPr>
      <w:r w:rsidRPr="00614295">
        <w:rPr>
          <w:rFonts w:ascii="Arial" w:hAnsi="Arial"/>
        </w:rPr>
        <w:t>9.2</w:t>
      </w:r>
      <w:r w:rsidR="00036FCC" w:rsidRPr="00614295">
        <w:rPr>
          <w:rFonts w:ascii="Arial" w:hAnsi="Arial"/>
        </w:rPr>
        <w:t>0</w:t>
      </w:r>
      <w:r w:rsidRPr="00614295">
        <w:rPr>
          <w:rFonts w:ascii="Arial" w:hAnsi="Arial"/>
        </w:rPr>
        <w:t>.2</w:t>
      </w:r>
      <w:r w:rsidRPr="00614295">
        <w:rPr>
          <w:rFonts w:ascii="Arial" w:hAnsi="Arial"/>
        </w:rPr>
        <w:tab/>
        <w:t xml:space="preserve">Without prejudice to </w:t>
      </w:r>
      <w:r w:rsidR="00A767F4" w:rsidRPr="00614295">
        <w:rPr>
          <w:rFonts w:ascii="Arial" w:hAnsi="Arial"/>
        </w:rPr>
        <w:t>c</w:t>
      </w:r>
      <w:r w:rsidRPr="00614295">
        <w:rPr>
          <w:rFonts w:ascii="Arial" w:hAnsi="Arial"/>
        </w:rPr>
        <w:t xml:space="preserve">ondition </w:t>
      </w:r>
      <w:r w:rsidR="005E0516" w:rsidRPr="00614295">
        <w:rPr>
          <w:rFonts w:ascii="Arial" w:hAnsi="Arial"/>
        </w:rPr>
        <w:t>E12</w:t>
      </w:r>
      <w:r w:rsidRPr="00614295">
        <w:rPr>
          <w:rFonts w:ascii="Arial" w:hAnsi="Arial"/>
        </w:rPr>
        <w:t xml:space="preserve"> of the </w:t>
      </w:r>
      <w:r w:rsidR="005E0516" w:rsidRPr="00AA6A3F">
        <w:rPr>
          <w:rFonts w:ascii="Arial" w:hAnsi="Arial"/>
          <w:b/>
          <w:bCs/>
        </w:rPr>
        <w:t>ESO</w:t>
      </w:r>
      <w:r w:rsidRPr="00614295">
        <w:rPr>
          <w:rFonts w:ascii="Arial" w:hAnsi="Arial"/>
          <w:b/>
        </w:rPr>
        <w:t xml:space="preserve"> Licence</w:t>
      </w:r>
      <w:r w:rsidRPr="00614295">
        <w:rPr>
          <w:rFonts w:ascii="Arial" w:hAnsi="Arial"/>
        </w:rPr>
        <w:t xml:space="preserve">, </w:t>
      </w:r>
      <w:r w:rsidRPr="00614295">
        <w:rPr>
          <w:rFonts w:ascii="Arial" w:hAnsi="Arial"/>
          <w:b/>
          <w:bCs/>
        </w:rPr>
        <w:t>The Company</w:t>
      </w:r>
      <w:r w:rsidRPr="00614295">
        <w:rPr>
          <w:rFonts w:ascii="Arial" w:hAnsi="Arial"/>
        </w:rPr>
        <w:t xml:space="preserve"> shall make a </w:t>
      </w:r>
      <w:r w:rsidRPr="00614295">
        <w:rPr>
          <w:rFonts w:ascii="Arial" w:hAnsi="Arial"/>
          <w:b/>
        </w:rPr>
        <w:t>Use of System Offer</w:t>
      </w:r>
      <w:r w:rsidRPr="00614295">
        <w:rPr>
          <w:rFonts w:ascii="Arial" w:hAnsi="Arial"/>
        </w:rPr>
        <w:t xml:space="preserve"> to that prospective </w:t>
      </w:r>
      <w:r w:rsidRPr="00614295">
        <w:rPr>
          <w:rFonts w:ascii="Arial" w:hAnsi="Arial"/>
          <w:b/>
        </w:rPr>
        <w:t>User</w:t>
      </w:r>
      <w:r w:rsidRPr="00614295">
        <w:rPr>
          <w:rFonts w:ascii="Arial" w:hAnsi="Arial"/>
        </w:rPr>
        <w:t xml:space="preserve"> as soon as practicable after receipt of the </w:t>
      </w:r>
      <w:r w:rsidRPr="00614295">
        <w:rPr>
          <w:rFonts w:ascii="Arial" w:hAnsi="Arial"/>
          <w:b/>
        </w:rPr>
        <w:t>Use of System</w:t>
      </w:r>
      <w:r w:rsidRPr="00614295">
        <w:rPr>
          <w:rFonts w:ascii="Arial" w:hAnsi="Arial"/>
        </w:rPr>
        <w:t xml:space="preserve"> </w:t>
      </w:r>
      <w:r w:rsidRPr="00614295">
        <w:rPr>
          <w:rFonts w:ascii="Arial" w:hAnsi="Arial"/>
          <w:b/>
        </w:rPr>
        <w:t>Application</w:t>
      </w:r>
      <w:r w:rsidRPr="00614295">
        <w:rPr>
          <w:rFonts w:ascii="Arial" w:hAnsi="Arial"/>
        </w:rPr>
        <w:t xml:space="preserve"> and (save where the </w:t>
      </w:r>
      <w:r w:rsidRPr="00614295">
        <w:rPr>
          <w:rFonts w:ascii="Arial" w:hAnsi="Arial"/>
          <w:b/>
        </w:rPr>
        <w:t>Authority</w:t>
      </w:r>
      <w:r w:rsidRPr="00614295">
        <w:rPr>
          <w:rFonts w:ascii="Arial" w:hAnsi="Arial"/>
        </w:rPr>
        <w:t xml:space="preserve"> commits to a longer period) in any event not more than 28 days after receipt by </w:t>
      </w:r>
      <w:r w:rsidRPr="00614295">
        <w:rPr>
          <w:rFonts w:ascii="Arial" w:hAnsi="Arial"/>
          <w:b/>
          <w:bCs/>
        </w:rPr>
        <w:t>The Company</w:t>
      </w:r>
      <w:r w:rsidRPr="00614295">
        <w:rPr>
          <w:rFonts w:ascii="Arial" w:hAnsi="Arial"/>
        </w:rPr>
        <w:t xml:space="preserve"> or the </w:t>
      </w:r>
      <w:r w:rsidRPr="00614295">
        <w:rPr>
          <w:rFonts w:ascii="Arial" w:hAnsi="Arial"/>
          <w:b/>
        </w:rPr>
        <w:t>Use of System Application</w:t>
      </w:r>
      <w:r w:rsidRPr="00614295">
        <w:rPr>
          <w:rFonts w:ascii="Arial" w:hAnsi="Arial"/>
        </w:rPr>
        <w:t>.</w:t>
      </w:r>
    </w:p>
    <w:p w14:paraId="1D8A9EBD" w14:textId="6FC08959" w:rsidR="00FD6C6E" w:rsidRPr="00614295" w:rsidRDefault="00FD6C6E">
      <w:pPr>
        <w:ind w:left="1418" w:hanging="1418"/>
        <w:jc w:val="both"/>
        <w:rPr>
          <w:rFonts w:ascii="Arial" w:hAnsi="Arial"/>
          <w:b/>
          <w:i/>
          <w:sz w:val="24"/>
        </w:rPr>
      </w:pPr>
      <w:r w:rsidRPr="00614295">
        <w:rPr>
          <w:rFonts w:ascii="Arial" w:hAnsi="Arial"/>
          <w:sz w:val="24"/>
        </w:rPr>
        <w:t>9.2</w:t>
      </w:r>
      <w:r w:rsidR="00036FCC" w:rsidRPr="00614295">
        <w:rPr>
          <w:rFonts w:ascii="Arial" w:hAnsi="Arial"/>
          <w:sz w:val="24"/>
        </w:rPr>
        <w:t>0</w:t>
      </w:r>
      <w:r w:rsidRPr="00614295">
        <w:rPr>
          <w:rFonts w:ascii="Arial" w:hAnsi="Arial"/>
          <w:sz w:val="24"/>
        </w:rPr>
        <w:t>.3</w:t>
      </w:r>
      <w:r w:rsidRPr="00614295">
        <w:rPr>
          <w:rFonts w:ascii="Arial" w:hAnsi="Arial"/>
          <w:sz w:val="24"/>
        </w:rPr>
        <w:tab/>
        <w:t xml:space="preserve">The </w:t>
      </w:r>
      <w:r w:rsidRPr="00614295">
        <w:rPr>
          <w:rFonts w:ascii="Arial" w:hAnsi="Arial"/>
          <w:b/>
          <w:sz w:val="24"/>
        </w:rPr>
        <w:t>Use of System Offer</w:t>
      </w:r>
      <w:r w:rsidRPr="00614295">
        <w:rPr>
          <w:rFonts w:ascii="Arial" w:hAnsi="Arial"/>
          <w:sz w:val="24"/>
        </w:rPr>
        <w:t xml:space="preserve"> shall be in the form of </w:t>
      </w:r>
      <w:r w:rsidRPr="00614295">
        <w:rPr>
          <w:rFonts w:ascii="Arial" w:hAnsi="Arial"/>
          <w:b/>
          <w:sz w:val="24"/>
        </w:rPr>
        <w:t>Use of System</w:t>
      </w:r>
      <w:r w:rsidRPr="00614295">
        <w:rPr>
          <w:rFonts w:ascii="Arial" w:hAnsi="Arial"/>
          <w:sz w:val="24"/>
        </w:rPr>
        <w:t xml:space="preserve"> </w:t>
      </w:r>
      <w:r w:rsidRPr="00614295">
        <w:rPr>
          <w:rFonts w:ascii="Arial" w:hAnsi="Arial"/>
          <w:b/>
          <w:sz w:val="24"/>
        </w:rPr>
        <w:t>Interconnector Offer Notice</w:t>
      </w:r>
      <w:r w:rsidRPr="00614295">
        <w:rPr>
          <w:rFonts w:ascii="Arial" w:hAnsi="Arial"/>
          <w:sz w:val="24"/>
        </w:rPr>
        <w:t xml:space="preserve">. The provisions of </w:t>
      </w:r>
      <w:r w:rsidR="008E74D0" w:rsidRPr="00614295">
        <w:rPr>
          <w:rFonts w:ascii="Arial" w:hAnsi="Arial"/>
          <w:sz w:val="24"/>
        </w:rPr>
        <w:t>c</w:t>
      </w:r>
      <w:r w:rsidRPr="00614295">
        <w:rPr>
          <w:rFonts w:ascii="Arial" w:hAnsi="Arial"/>
          <w:sz w:val="24"/>
        </w:rPr>
        <w:t xml:space="preserve">ondition </w:t>
      </w:r>
      <w:r w:rsidR="008E74D0" w:rsidRPr="00614295">
        <w:rPr>
          <w:rFonts w:ascii="Arial" w:hAnsi="Arial"/>
          <w:sz w:val="24"/>
        </w:rPr>
        <w:t>E12</w:t>
      </w:r>
      <w:r w:rsidR="009034E2" w:rsidRPr="00614295">
        <w:rPr>
          <w:rFonts w:ascii="Arial" w:hAnsi="Arial"/>
          <w:sz w:val="24"/>
        </w:rPr>
        <w:t xml:space="preserve"> of the </w:t>
      </w:r>
      <w:r w:rsidR="009034E2" w:rsidRPr="00AA6A3F">
        <w:rPr>
          <w:rFonts w:ascii="Arial" w:hAnsi="Arial"/>
          <w:b/>
          <w:bCs/>
          <w:sz w:val="24"/>
        </w:rPr>
        <w:t>ESO Licence</w:t>
      </w:r>
      <w:r w:rsidR="009034E2" w:rsidRPr="00614295">
        <w:rPr>
          <w:rFonts w:ascii="Arial" w:hAnsi="Arial"/>
          <w:sz w:val="24"/>
        </w:rPr>
        <w:t xml:space="preserve"> </w:t>
      </w:r>
      <w:r w:rsidRPr="00614295">
        <w:rPr>
          <w:rFonts w:ascii="Arial" w:hAnsi="Arial"/>
          <w:sz w:val="24"/>
        </w:rPr>
        <w:t xml:space="preserve">shall apply to an application by a </w:t>
      </w:r>
      <w:r w:rsidRPr="00614295">
        <w:rPr>
          <w:rFonts w:ascii="Arial" w:hAnsi="Arial"/>
          <w:b/>
          <w:sz w:val="24"/>
        </w:rPr>
        <w:t>User</w:t>
      </w:r>
      <w:r w:rsidRPr="00614295">
        <w:rPr>
          <w:rFonts w:ascii="Arial" w:hAnsi="Arial"/>
          <w:sz w:val="24"/>
        </w:rPr>
        <w:t xml:space="preserve"> under this Section 9 Part II as if the </w:t>
      </w:r>
      <w:r w:rsidRPr="00614295">
        <w:rPr>
          <w:rFonts w:ascii="Arial" w:hAnsi="Arial"/>
          <w:b/>
          <w:sz w:val="24"/>
        </w:rPr>
        <w:t>Use of System</w:t>
      </w:r>
      <w:r w:rsidRPr="00614295">
        <w:rPr>
          <w:rFonts w:ascii="Arial" w:hAnsi="Arial"/>
          <w:sz w:val="24"/>
        </w:rPr>
        <w:t xml:space="preserve"> </w:t>
      </w:r>
      <w:r w:rsidRPr="00614295">
        <w:rPr>
          <w:rFonts w:ascii="Arial" w:hAnsi="Arial"/>
          <w:b/>
          <w:sz w:val="24"/>
        </w:rPr>
        <w:t>Interconnector Offer Notice</w:t>
      </w:r>
      <w:r w:rsidRPr="00614295">
        <w:rPr>
          <w:rFonts w:ascii="Arial" w:hAnsi="Arial"/>
          <w:sz w:val="24"/>
        </w:rPr>
        <w:t xml:space="preserve"> and </w:t>
      </w:r>
      <w:r w:rsidRPr="00614295">
        <w:rPr>
          <w:rFonts w:ascii="Arial" w:hAnsi="Arial"/>
          <w:b/>
          <w:sz w:val="24"/>
        </w:rPr>
        <w:t>Use of System</w:t>
      </w:r>
      <w:r w:rsidRPr="00614295">
        <w:rPr>
          <w:rFonts w:ascii="Arial" w:hAnsi="Arial"/>
          <w:sz w:val="24"/>
        </w:rPr>
        <w:t xml:space="preserve"> </w:t>
      </w:r>
      <w:r w:rsidRPr="00614295">
        <w:rPr>
          <w:rFonts w:ascii="Arial" w:hAnsi="Arial"/>
          <w:b/>
          <w:sz w:val="24"/>
        </w:rPr>
        <w:t>Interconnector Confirmation Notice</w:t>
      </w:r>
      <w:r w:rsidRPr="00614295">
        <w:rPr>
          <w:rFonts w:ascii="Arial" w:hAnsi="Arial"/>
          <w:sz w:val="24"/>
        </w:rPr>
        <w:t xml:space="preserve"> was an agreement for the purposes of that condition.</w:t>
      </w:r>
    </w:p>
    <w:p w14:paraId="69F88B01" w14:textId="77777777" w:rsidR="00FD6C6E" w:rsidRPr="00614295" w:rsidRDefault="00FD6C6E">
      <w:pPr>
        <w:ind w:left="1985" w:hanging="993"/>
        <w:jc w:val="both"/>
        <w:rPr>
          <w:rFonts w:ascii="Arial" w:hAnsi="Arial"/>
          <w:b/>
          <w:i/>
          <w:sz w:val="24"/>
        </w:rPr>
      </w:pPr>
    </w:p>
    <w:p w14:paraId="7EF9971A" w14:textId="730CA6FB" w:rsidR="00FD6C6E" w:rsidRPr="00614295" w:rsidRDefault="00FD6C6E">
      <w:pPr>
        <w:pStyle w:val="BodyText"/>
        <w:ind w:left="1418" w:hanging="1418"/>
        <w:jc w:val="both"/>
        <w:rPr>
          <w:rFonts w:ascii="Arial" w:hAnsi="Arial"/>
          <w:b/>
        </w:rPr>
      </w:pPr>
      <w:r w:rsidRPr="00614295">
        <w:rPr>
          <w:rFonts w:ascii="Arial" w:hAnsi="Arial"/>
        </w:rPr>
        <w:t>9.2</w:t>
      </w:r>
      <w:r w:rsidR="00036FCC" w:rsidRPr="00614295">
        <w:rPr>
          <w:rFonts w:ascii="Arial" w:hAnsi="Arial"/>
        </w:rPr>
        <w:t>0</w:t>
      </w:r>
      <w:r w:rsidRPr="00614295">
        <w:rPr>
          <w:rFonts w:ascii="Arial" w:hAnsi="Arial"/>
        </w:rPr>
        <w:t>.4</w:t>
      </w:r>
      <w:r w:rsidRPr="00614295">
        <w:rPr>
          <w:rFonts w:ascii="Arial" w:hAnsi="Arial"/>
        </w:rPr>
        <w:tab/>
        <w:t xml:space="preserve">The </w:t>
      </w:r>
      <w:r w:rsidRPr="00614295">
        <w:rPr>
          <w:rFonts w:ascii="Arial" w:hAnsi="Arial"/>
          <w:b/>
        </w:rPr>
        <w:t>Use of System Interconnector Offer</w:t>
      </w:r>
      <w:r w:rsidRPr="00614295">
        <w:rPr>
          <w:rFonts w:ascii="Arial" w:hAnsi="Arial"/>
        </w:rPr>
        <w:t xml:space="preserve"> shall remain open for acceptance for 28 days from its receipt by that </w:t>
      </w:r>
      <w:r w:rsidRPr="00614295">
        <w:rPr>
          <w:rFonts w:ascii="Arial" w:hAnsi="Arial"/>
          <w:b/>
        </w:rPr>
        <w:t>User</w:t>
      </w:r>
      <w:r w:rsidRPr="00614295">
        <w:rPr>
          <w:rFonts w:ascii="Arial" w:hAnsi="Arial"/>
        </w:rPr>
        <w:t xml:space="preserve"> unless either that </w:t>
      </w:r>
      <w:r w:rsidRPr="00614295">
        <w:rPr>
          <w:rFonts w:ascii="Arial" w:hAnsi="Arial"/>
          <w:b/>
        </w:rPr>
        <w:t>User</w:t>
      </w:r>
      <w:r w:rsidRPr="00614295">
        <w:rPr>
          <w:rFonts w:ascii="Arial" w:hAnsi="Arial"/>
        </w:rPr>
        <w:t xml:space="preserve"> or </w:t>
      </w:r>
      <w:r w:rsidRPr="00614295">
        <w:rPr>
          <w:rFonts w:ascii="Arial" w:hAnsi="Arial"/>
          <w:b/>
          <w:bCs/>
        </w:rPr>
        <w:t>The Company</w:t>
      </w:r>
      <w:r w:rsidRPr="00614295">
        <w:rPr>
          <w:rFonts w:ascii="Arial" w:hAnsi="Arial"/>
        </w:rPr>
        <w:t xml:space="preserve"> makes an application to the </w:t>
      </w:r>
      <w:r w:rsidRPr="00614295">
        <w:rPr>
          <w:rFonts w:ascii="Arial" w:hAnsi="Arial"/>
          <w:b/>
        </w:rPr>
        <w:t>Authority</w:t>
      </w:r>
      <w:r w:rsidRPr="00614295">
        <w:rPr>
          <w:rFonts w:ascii="Arial" w:hAnsi="Arial"/>
        </w:rPr>
        <w:t xml:space="preserve"> under </w:t>
      </w:r>
      <w:r w:rsidR="00D50DF1" w:rsidRPr="00614295">
        <w:rPr>
          <w:rFonts w:ascii="Arial" w:hAnsi="Arial"/>
        </w:rPr>
        <w:t>c</w:t>
      </w:r>
      <w:r w:rsidRPr="00614295">
        <w:rPr>
          <w:rFonts w:ascii="Arial" w:hAnsi="Arial"/>
        </w:rPr>
        <w:t xml:space="preserve">ondition </w:t>
      </w:r>
      <w:r w:rsidR="00906F93" w:rsidRPr="00614295">
        <w:rPr>
          <w:rFonts w:ascii="Arial" w:hAnsi="Arial"/>
        </w:rPr>
        <w:t>E13</w:t>
      </w:r>
      <w:r w:rsidRPr="00614295">
        <w:rPr>
          <w:rFonts w:ascii="Arial" w:hAnsi="Arial"/>
        </w:rPr>
        <w:t xml:space="preserve"> of the </w:t>
      </w:r>
      <w:r w:rsidR="00906F93" w:rsidRPr="00AA6A3F">
        <w:rPr>
          <w:rFonts w:ascii="Arial" w:hAnsi="Arial"/>
          <w:b/>
          <w:bCs/>
        </w:rPr>
        <w:t>ESO</w:t>
      </w:r>
      <w:r w:rsidRPr="00614295">
        <w:rPr>
          <w:rFonts w:ascii="Arial" w:hAnsi="Arial"/>
          <w:b/>
        </w:rPr>
        <w:t xml:space="preserve"> Licence</w:t>
      </w:r>
      <w:r w:rsidRPr="00614295">
        <w:rPr>
          <w:rFonts w:ascii="Arial" w:hAnsi="Arial"/>
        </w:rPr>
        <w:t xml:space="preserve">, in which event the </w:t>
      </w:r>
      <w:r w:rsidRPr="00614295">
        <w:rPr>
          <w:rFonts w:ascii="Arial" w:hAnsi="Arial"/>
          <w:b/>
        </w:rPr>
        <w:t>Use of System Interconnector Offer Notice</w:t>
      </w:r>
      <w:r w:rsidRPr="00614295">
        <w:rPr>
          <w:rFonts w:ascii="Arial" w:hAnsi="Arial"/>
        </w:rPr>
        <w:t xml:space="preserve"> shall remain open for acceptance until the date 14 days after any determination by the </w:t>
      </w:r>
      <w:r w:rsidRPr="00614295">
        <w:rPr>
          <w:rFonts w:ascii="Arial" w:hAnsi="Arial"/>
          <w:b/>
        </w:rPr>
        <w:t>Authority</w:t>
      </w:r>
      <w:r w:rsidRPr="00614295">
        <w:rPr>
          <w:rFonts w:ascii="Arial" w:hAnsi="Arial"/>
        </w:rPr>
        <w:t xml:space="preserve"> pursuant to such application.</w:t>
      </w:r>
    </w:p>
    <w:p w14:paraId="4826B64F" w14:textId="77777777" w:rsidR="00FD6C6E" w:rsidRPr="00614295" w:rsidRDefault="00FD6C6E">
      <w:pPr>
        <w:pStyle w:val="BodyText"/>
        <w:ind w:left="1418" w:hanging="1418"/>
        <w:jc w:val="both"/>
        <w:rPr>
          <w:rFonts w:ascii="Arial" w:hAnsi="Arial"/>
          <w:b/>
        </w:rPr>
      </w:pPr>
      <w:r w:rsidRPr="00614295">
        <w:rPr>
          <w:rFonts w:ascii="Arial" w:hAnsi="Arial"/>
        </w:rPr>
        <w:t>9.2</w:t>
      </w:r>
      <w:r w:rsidR="00036FCC" w:rsidRPr="00614295">
        <w:rPr>
          <w:rFonts w:ascii="Arial" w:hAnsi="Arial"/>
        </w:rPr>
        <w:t>0</w:t>
      </w:r>
      <w:r w:rsidRPr="00614295">
        <w:rPr>
          <w:rFonts w:ascii="Arial" w:hAnsi="Arial"/>
        </w:rPr>
        <w:t>.5</w:t>
      </w:r>
      <w:r w:rsidRPr="00614295">
        <w:rPr>
          <w:rFonts w:ascii="Arial" w:hAnsi="Arial"/>
        </w:rPr>
        <w:tab/>
        <w:t xml:space="preserve">Upon acceptance of the </w:t>
      </w:r>
      <w:r w:rsidRPr="00614295">
        <w:rPr>
          <w:rFonts w:ascii="Arial" w:hAnsi="Arial"/>
          <w:b/>
        </w:rPr>
        <w:t xml:space="preserve">Use of System Interconnector Offer </w:t>
      </w:r>
      <w:r w:rsidRPr="00614295">
        <w:rPr>
          <w:rFonts w:ascii="Arial" w:hAnsi="Arial"/>
        </w:rPr>
        <w:t xml:space="preserve">(as offered by </w:t>
      </w:r>
      <w:r w:rsidRPr="00614295">
        <w:rPr>
          <w:rFonts w:ascii="Arial" w:hAnsi="Arial"/>
          <w:b/>
          <w:bCs/>
        </w:rPr>
        <w:t>The Company</w:t>
      </w:r>
      <w:r w:rsidRPr="00614295">
        <w:rPr>
          <w:rFonts w:ascii="Arial" w:hAnsi="Arial"/>
          <w:b/>
        </w:rPr>
        <w:t xml:space="preserve"> </w:t>
      </w:r>
      <w:r w:rsidRPr="00614295">
        <w:rPr>
          <w:rFonts w:ascii="Arial" w:hAnsi="Arial"/>
        </w:rPr>
        <w:t xml:space="preserve">or determined by the </w:t>
      </w:r>
      <w:r w:rsidRPr="00614295">
        <w:rPr>
          <w:rFonts w:ascii="Arial" w:hAnsi="Arial"/>
          <w:b/>
        </w:rPr>
        <w:t>Authority</w:t>
      </w:r>
      <w:r w:rsidRPr="00614295">
        <w:rPr>
          <w:rFonts w:ascii="Arial" w:hAnsi="Arial"/>
        </w:rPr>
        <w:t xml:space="preserve">) by the </w:t>
      </w:r>
      <w:r w:rsidRPr="00614295">
        <w:rPr>
          <w:rFonts w:ascii="Arial" w:hAnsi="Arial"/>
          <w:b/>
        </w:rPr>
        <w:t xml:space="preserve">User </w:t>
      </w:r>
      <w:r w:rsidRPr="00614295">
        <w:rPr>
          <w:rFonts w:ascii="Arial" w:hAnsi="Arial"/>
        </w:rPr>
        <w:t xml:space="preserve">and the issuing by </w:t>
      </w:r>
      <w:r w:rsidRPr="00614295">
        <w:rPr>
          <w:rFonts w:ascii="Arial" w:hAnsi="Arial"/>
          <w:b/>
          <w:bCs/>
        </w:rPr>
        <w:t>The Company</w:t>
      </w:r>
      <w:r w:rsidRPr="00614295">
        <w:rPr>
          <w:rFonts w:ascii="Arial" w:hAnsi="Arial"/>
          <w:b/>
        </w:rPr>
        <w:t xml:space="preserve"> </w:t>
      </w:r>
      <w:r w:rsidRPr="00614295">
        <w:rPr>
          <w:rFonts w:ascii="Arial" w:hAnsi="Arial"/>
        </w:rPr>
        <w:t xml:space="preserve">of a </w:t>
      </w:r>
      <w:r w:rsidRPr="00614295">
        <w:rPr>
          <w:rFonts w:ascii="Arial" w:hAnsi="Arial"/>
          <w:b/>
        </w:rPr>
        <w:t>Use of System Interconnector Confirmation Notice</w:t>
      </w:r>
      <w:r w:rsidRPr="00614295">
        <w:rPr>
          <w:rFonts w:ascii="Arial" w:hAnsi="Arial"/>
        </w:rPr>
        <w:t xml:space="preserve">, the </w:t>
      </w:r>
      <w:r w:rsidRPr="00614295">
        <w:rPr>
          <w:rFonts w:ascii="Arial" w:hAnsi="Arial"/>
          <w:b/>
        </w:rPr>
        <w:t xml:space="preserve">User </w:t>
      </w:r>
      <w:r w:rsidRPr="00614295">
        <w:rPr>
          <w:rFonts w:ascii="Arial" w:hAnsi="Arial"/>
        </w:rPr>
        <w:t>shall have the right to use</w:t>
      </w:r>
      <w:r w:rsidRPr="00614295">
        <w:rPr>
          <w:rFonts w:ascii="Arial" w:hAnsi="Arial"/>
          <w:b/>
        </w:rPr>
        <w:t xml:space="preserve"> </w:t>
      </w:r>
      <w:r w:rsidRPr="00614295">
        <w:rPr>
          <w:rFonts w:ascii="Arial" w:hAnsi="Arial"/>
        </w:rPr>
        <w:t>the</w:t>
      </w:r>
      <w:r w:rsidRPr="00614295">
        <w:rPr>
          <w:rFonts w:ascii="Arial" w:hAnsi="Arial"/>
          <w:b/>
        </w:rPr>
        <w:t xml:space="preserve"> </w:t>
      </w:r>
      <w:r w:rsidR="007B7554" w:rsidRPr="00614295">
        <w:rPr>
          <w:rFonts w:ascii="Arial" w:hAnsi="Arial"/>
          <w:b/>
        </w:rPr>
        <w:t>National Electricity Transmission</w:t>
      </w:r>
      <w:r w:rsidRPr="00614295">
        <w:rPr>
          <w:rFonts w:ascii="Arial" w:hAnsi="Arial"/>
          <w:b/>
        </w:rPr>
        <w:t xml:space="preserve"> System </w:t>
      </w:r>
      <w:r w:rsidRPr="00614295">
        <w:rPr>
          <w:rFonts w:ascii="Arial" w:hAnsi="Arial"/>
        </w:rPr>
        <w:t xml:space="preserve">in accordance with this Section.  Such right shall continue until a </w:t>
      </w:r>
      <w:r w:rsidRPr="00614295">
        <w:rPr>
          <w:rFonts w:ascii="Arial" w:hAnsi="Arial"/>
          <w:b/>
        </w:rPr>
        <w:t>Use of System Termination Notice</w:t>
      </w:r>
      <w:r w:rsidRPr="00614295">
        <w:rPr>
          <w:rFonts w:ascii="Arial" w:hAnsi="Arial"/>
        </w:rPr>
        <w:t xml:space="preserve"> is submitted pursuant to Paragraph 9.23.1 or the use ceases in accordance with 9.23.2.</w:t>
      </w:r>
    </w:p>
    <w:p w14:paraId="102CC3E7" w14:textId="77777777" w:rsidR="00FD6C6E" w:rsidRPr="00614295" w:rsidRDefault="00FD6C6E">
      <w:pPr>
        <w:pStyle w:val="BodyText"/>
        <w:ind w:left="1418" w:hanging="1418"/>
        <w:jc w:val="both"/>
        <w:rPr>
          <w:rFonts w:ascii="Arial" w:hAnsi="Arial"/>
        </w:rPr>
      </w:pPr>
      <w:r w:rsidRPr="00614295">
        <w:rPr>
          <w:rFonts w:ascii="Arial" w:hAnsi="Arial"/>
        </w:rPr>
        <w:t>9.2</w:t>
      </w:r>
      <w:r w:rsidR="00036FCC" w:rsidRPr="00614295">
        <w:rPr>
          <w:rFonts w:ascii="Arial" w:hAnsi="Arial"/>
        </w:rPr>
        <w:t>0</w:t>
      </w:r>
      <w:r w:rsidRPr="00614295">
        <w:rPr>
          <w:rFonts w:ascii="Arial" w:hAnsi="Arial"/>
        </w:rPr>
        <w:t>.6</w:t>
      </w:r>
      <w:r w:rsidRPr="00614295">
        <w:rPr>
          <w:rFonts w:ascii="Arial" w:hAnsi="Arial"/>
        </w:rPr>
        <w:tab/>
        <w:t xml:space="preserve">Such rights shall be conditional upon the </w:t>
      </w:r>
      <w:r w:rsidRPr="00614295">
        <w:rPr>
          <w:rFonts w:ascii="Arial" w:hAnsi="Arial"/>
          <w:b/>
        </w:rPr>
        <w:t>Applicant</w:t>
      </w:r>
      <w:r w:rsidRPr="00614295">
        <w:rPr>
          <w:rFonts w:ascii="Arial" w:hAnsi="Arial"/>
        </w:rPr>
        <w:t xml:space="preserve">, if it is not already a party to the </w:t>
      </w:r>
      <w:r w:rsidRPr="00614295">
        <w:rPr>
          <w:rFonts w:ascii="Arial" w:hAnsi="Arial"/>
          <w:b/>
        </w:rPr>
        <w:t>CUSC Framework Agreement</w:t>
      </w:r>
      <w:r w:rsidRPr="00614295">
        <w:rPr>
          <w:rFonts w:ascii="Arial" w:hAnsi="Arial"/>
        </w:rPr>
        <w:t xml:space="preserve">, becoming a party to the </w:t>
      </w:r>
      <w:r w:rsidRPr="00614295">
        <w:rPr>
          <w:rFonts w:ascii="Arial" w:hAnsi="Arial"/>
          <w:b/>
        </w:rPr>
        <w:t>CUSC Framework Agreement</w:t>
      </w:r>
      <w:r w:rsidRPr="00614295">
        <w:rPr>
          <w:rFonts w:ascii="Arial" w:hAnsi="Arial"/>
        </w:rPr>
        <w:t>.</w:t>
      </w:r>
    </w:p>
    <w:p w14:paraId="2064282C" w14:textId="77777777" w:rsidR="00FD6C6E" w:rsidRPr="00614295" w:rsidRDefault="00FD6C6E">
      <w:pPr>
        <w:pStyle w:val="Heading4"/>
        <w:spacing w:after="0"/>
        <w:ind w:left="1985" w:hanging="993"/>
        <w:jc w:val="both"/>
        <w:rPr>
          <w:rFonts w:ascii="Arial" w:hAnsi="Arial"/>
        </w:rPr>
      </w:pPr>
    </w:p>
    <w:p w14:paraId="3D65DCC0" w14:textId="77777777" w:rsidR="00FD6C6E" w:rsidRPr="00614295" w:rsidRDefault="00FD6C6E">
      <w:pPr>
        <w:pStyle w:val="BodyText"/>
        <w:ind w:left="1418" w:hanging="1418"/>
        <w:jc w:val="both"/>
        <w:rPr>
          <w:rFonts w:ascii="Arial" w:hAnsi="Arial"/>
          <w:b/>
        </w:rPr>
      </w:pPr>
      <w:r w:rsidRPr="00614295">
        <w:rPr>
          <w:rFonts w:ascii="Arial" w:hAnsi="Arial"/>
          <w:b/>
        </w:rPr>
        <w:t>9.2</w:t>
      </w:r>
      <w:r w:rsidR="00BE13B5" w:rsidRPr="00614295">
        <w:rPr>
          <w:rFonts w:ascii="Arial" w:hAnsi="Arial"/>
          <w:b/>
        </w:rPr>
        <w:t>1</w:t>
      </w:r>
      <w:r w:rsidRPr="00614295">
        <w:rPr>
          <w:rFonts w:ascii="Arial" w:hAnsi="Arial"/>
          <w:b/>
        </w:rPr>
        <w:tab/>
        <w:t>TERMINATION AND RELATED PROVISIONS</w:t>
      </w:r>
    </w:p>
    <w:p w14:paraId="07D29782" w14:textId="77777777" w:rsidR="00FD6C6E" w:rsidRPr="00614295" w:rsidRDefault="00FD6C6E">
      <w:pPr>
        <w:pStyle w:val="BodyText"/>
        <w:ind w:left="1418" w:hanging="1418"/>
        <w:jc w:val="both"/>
        <w:rPr>
          <w:rFonts w:ascii="Arial" w:hAnsi="Arial"/>
          <w:b/>
        </w:rPr>
      </w:pPr>
      <w:r w:rsidRPr="00614295">
        <w:rPr>
          <w:rFonts w:ascii="Arial" w:hAnsi="Arial"/>
        </w:rPr>
        <w:t>9.2</w:t>
      </w:r>
      <w:r w:rsidR="00BE13B5" w:rsidRPr="00614295">
        <w:rPr>
          <w:rFonts w:ascii="Arial" w:hAnsi="Arial"/>
        </w:rPr>
        <w:t>1</w:t>
      </w:r>
      <w:r w:rsidRPr="00614295">
        <w:rPr>
          <w:rFonts w:ascii="Arial" w:hAnsi="Arial"/>
        </w:rPr>
        <w:t>.1</w:t>
      </w:r>
      <w:r w:rsidRPr="00614295">
        <w:rPr>
          <w:rFonts w:ascii="Arial" w:hAnsi="Arial"/>
        </w:rPr>
        <w:tab/>
        <w:t xml:space="preserve">A </w:t>
      </w:r>
      <w:r w:rsidRPr="00614295">
        <w:rPr>
          <w:rFonts w:ascii="Arial" w:hAnsi="Arial"/>
          <w:b/>
        </w:rPr>
        <w:t>User</w:t>
      </w:r>
      <w:r w:rsidRPr="00614295">
        <w:rPr>
          <w:rFonts w:ascii="Arial" w:hAnsi="Arial"/>
        </w:rPr>
        <w:t xml:space="preserve"> may terminate its use of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by giving </w:t>
      </w:r>
      <w:r w:rsidRPr="00614295">
        <w:rPr>
          <w:rFonts w:ascii="Arial" w:hAnsi="Arial"/>
          <w:b/>
          <w:bCs/>
        </w:rPr>
        <w:t>The Company</w:t>
      </w:r>
      <w:r w:rsidRPr="00614295">
        <w:rPr>
          <w:rFonts w:ascii="Arial" w:hAnsi="Arial"/>
        </w:rPr>
        <w:t xml:space="preserve"> a </w:t>
      </w:r>
      <w:r w:rsidRPr="00614295">
        <w:rPr>
          <w:rFonts w:ascii="Arial" w:hAnsi="Arial"/>
          <w:b/>
        </w:rPr>
        <w:t>Use of System</w:t>
      </w:r>
      <w:r w:rsidRPr="00614295">
        <w:rPr>
          <w:rFonts w:ascii="Arial" w:hAnsi="Arial"/>
        </w:rPr>
        <w:t xml:space="preserve"> </w:t>
      </w:r>
      <w:r w:rsidRPr="00614295">
        <w:rPr>
          <w:rFonts w:ascii="Arial" w:hAnsi="Arial"/>
          <w:b/>
        </w:rPr>
        <w:t>Termination Notice</w:t>
      </w:r>
      <w:r w:rsidRPr="00614295">
        <w:rPr>
          <w:rFonts w:ascii="Arial" w:hAnsi="Arial"/>
        </w:rPr>
        <w:t xml:space="preserve"> not less than 28 days prior to such termination of use and the right to use the </w:t>
      </w:r>
      <w:r w:rsidR="007B7554" w:rsidRPr="00614295">
        <w:rPr>
          <w:rFonts w:ascii="Arial" w:hAnsi="Arial"/>
          <w:b/>
        </w:rPr>
        <w:t>National Electricity Transmission</w:t>
      </w:r>
      <w:r w:rsidRPr="00614295">
        <w:rPr>
          <w:rFonts w:ascii="Arial" w:hAnsi="Arial"/>
          <w:b/>
        </w:rPr>
        <w:t xml:space="preserve"> System</w:t>
      </w:r>
      <w:r w:rsidRPr="00614295">
        <w:rPr>
          <w:rFonts w:ascii="Arial" w:hAnsi="Arial"/>
        </w:rPr>
        <w:t xml:space="preserve"> shall cease upon the termination date in the </w:t>
      </w:r>
      <w:r w:rsidRPr="00614295">
        <w:rPr>
          <w:rFonts w:ascii="Arial" w:hAnsi="Arial"/>
          <w:b/>
        </w:rPr>
        <w:t>Use of System</w:t>
      </w:r>
      <w:r w:rsidRPr="00614295">
        <w:rPr>
          <w:rFonts w:ascii="Arial" w:hAnsi="Arial"/>
        </w:rPr>
        <w:t xml:space="preserve"> </w:t>
      </w:r>
      <w:r w:rsidRPr="00614295">
        <w:rPr>
          <w:rFonts w:ascii="Arial" w:hAnsi="Arial"/>
          <w:b/>
        </w:rPr>
        <w:t>Termination Notice</w:t>
      </w:r>
      <w:r w:rsidRPr="00614295">
        <w:rPr>
          <w:rFonts w:ascii="Arial" w:hAnsi="Arial"/>
        </w:rPr>
        <w:t xml:space="preserve">. </w:t>
      </w:r>
    </w:p>
    <w:p w14:paraId="350AFCF7" w14:textId="77777777" w:rsidR="00FD6C6E" w:rsidRPr="00614295" w:rsidRDefault="00FD6C6E">
      <w:pPr>
        <w:pStyle w:val="BodyText"/>
        <w:ind w:left="1418" w:hanging="1418"/>
        <w:jc w:val="both"/>
        <w:rPr>
          <w:rFonts w:ascii="Arial" w:hAnsi="Arial"/>
        </w:rPr>
      </w:pPr>
      <w:r w:rsidRPr="00614295">
        <w:rPr>
          <w:rFonts w:ascii="Arial" w:hAnsi="Arial"/>
        </w:rPr>
        <w:t>9.2</w:t>
      </w:r>
      <w:r w:rsidR="00BE13B5" w:rsidRPr="00614295">
        <w:rPr>
          <w:rFonts w:ascii="Arial" w:hAnsi="Arial"/>
        </w:rPr>
        <w:t>1</w:t>
      </w:r>
      <w:r w:rsidRPr="00614295">
        <w:rPr>
          <w:rFonts w:ascii="Arial" w:hAnsi="Arial"/>
        </w:rPr>
        <w:t>.2.1</w:t>
      </w:r>
      <w:r w:rsidRPr="00614295">
        <w:rPr>
          <w:rFonts w:ascii="Arial" w:hAnsi="Arial"/>
        </w:rPr>
        <w:tab/>
        <w:t>Use shall cease forthwith upon:</w:t>
      </w:r>
    </w:p>
    <w:p w14:paraId="0197660D" w14:textId="77777777" w:rsidR="00FD6C6E" w:rsidRPr="00614295" w:rsidRDefault="00FD6C6E">
      <w:pPr>
        <w:pStyle w:val="BodyText"/>
        <w:ind w:left="1985" w:hanging="567"/>
        <w:jc w:val="both"/>
        <w:rPr>
          <w:rFonts w:ascii="Arial" w:hAnsi="Arial"/>
        </w:rPr>
      </w:pPr>
      <w:r w:rsidRPr="00614295">
        <w:rPr>
          <w:rFonts w:ascii="Arial" w:hAnsi="Arial"/>
        </w:rPr>
        <w:t>(a)</w:t>
      </w:r>
      <w:r w:rsidRPr="00614295">
        <w:rPr>
          <w:rFonts w:ascii="Arial" w:hAnsi="Arial"/>
        </w:rPr>
        <w:tab/>
        <w:t xml:space="preserve">There ceasing to be a </w:t>
      </w:r>
      <w:r w:rsidRPr="00614295">
        <w:rPr>
          <w:rFonts w:ascii="Arial" w:hAnsi="Arial"/>
          <w:b/>
        </w:rPr>
        <w:t xml:space="preserve">Bilateral Connection Agreement </w:t>
      </w:r>
      <w:r w:rsidRPr="00614295">
        <w:rPr>
          <w:rFonts w:ascii="Arial" w:hAnsi="Arial"/>
        </w:rPr>
        <w:t xml:space="preserve"> for the </w:t>
      </w:r>
      <w:r w:rsidRPr="00614295">
        <w:rPr>
          <w:rFonts w:ascii="Arial" w:hAnsi="Arial"/>
          <w:b/>
        </w:rPr>
        <w:t xml:space="preserve">Connection Site </w:t>
      </w:r>
      <w:r w:rsidRPr="00614295">
        <w:rPr>
          <w:rFonts w:ascii="Arial" w:hAnsi="Arial"/>
        </w:rPr>
        <w:t xml:space="preserve">of the relevant </w:t>
      </w:r>
      <w:r w:rsidRPr="00614295">
        <w:rPr>
          <w:rFonts w:ascii="Arial" w:hAnsi="Arial"/>
          <w:b/>
        </w:rPr>
        <w:t>Interconnector</w:t>
      </w:r>
      <w:r w:rsidRPr="00614295">
        <w:rPr>
          <w:rFonts w:ascii="Arial" w:hAnsi="Arial"/>
        </w:rPr>
        <w:t>;</w:t>
      </w:r>
    </w:p>
    <w:p w14:paraId="2832BDCA" w14:textId="77777777" w:rsidR="00FD6C6E" w:rsidRPr="00614295" w:rsidRDefault="00FD6C6E">
      <w:pPr>
        <w:pStyle w:val="BodyText"/>
        <w:ind w:left="1985" w:hanging="567"/>
        <w:jc w:val="both"/>
        <w:rPr>
          <w:rFonts w:ascii="Arial" w:hAnsi="Arial"/>
        </w:rPr>
      </w:pPr>
      <w:r w:rsidRPr="00614295">
        <w:rPr>
          <w:rFonts w:ascii="Arial" w:hAnsi="Arial"/>
        </w:rPr>
        <w:t xml:space="preserve"> (b)</w:t>
      </w:r>
      <w:r w:rsidRPr="00614295">
        <w:rPr>
          <w:rFonts w:ascii="Arial" w:hAnsi="Arial"/>
        </w:rPr>
        <w:tab/>
        <w:t xml:space="preserve">disconnection  of the </w:t>
      </w:r>
      <w:r w:rsidRPr="00614295">
        <w:rPr>
          <w:rFonts w:ascii="Arial" w:hAnsi="Arial"/>
          <w:b/>
        </w:rPr>
        <w:t>Connection Site</w:t>
      </w:r>
      <w:r w:rsidRPr="00614295">
        <w:rPr>
          <w:rFonts w:ascii="Arial" w:hAnsi="Arial"/>
        </w:rPr>
        <w:t xml:space="preserve"> of the relevant </w:t>
      </w:r>
      <w:r w:rsidRPr="00614295">
        <w:rPr>
          <w:rFonts w:ascii="Arial" w:hAnsi="Arial"/>
          <w:b/>
        </w:rPr>
        <w:t>Interconnector</w:t>
      </w:r>
      <w:r w:rsidRPr="00614295">
        <w:rPr>
          <w:rFonts w:ascii="Arial" w:hAnsi="Arial"/>
        </w:rPr>
        <w:t xml:space="preserve"> pursuant to Section 5;</w:t>
      </w:r>
    </w:p>
    <w:p w14:paraId="3DA7C9A6" w14:textId="77777777" w:rsidR="00FD6C6E" w:rsidRPr="00614295" w:rsidRDefault="00FD6C6E">
      <w:pPr>
        <w:pStyle w:val="BodyText"/>
        <w:ind w:left="1985" w:hanging="567"/>
        <w:jc w:val="both"/>
        <w:rPr>
          <w:rFonts w:ascii="Arial" w:hAnsi="Arial"/>
          <w:i/>
        </w:rPr>
      </w:pPr>
      <w:r w:rsidRPr="00614295">
        <w:rPr>
          <w:rFonts w:ascii="Arial" w:hAnsi="Arial"/>
        </w:rPr>
        <w:t>(c)</w:t>
      </w:r>
      <w:r w:rsidRPr="00614295">
        <w:rPr>
          <w:rFonts w:ascii="Arial" w:hAnsi="Arial"/>
        </w:rPr>
        <w:tab/>
        <w:t xml:space="preserve">an </w:t>
      </w:r>
      <w:r w:rsidRPr="00614295">
        <w:rPr>
          <w:rFonts w:ascii="Arial" w:hAnsi="Arial"/>
          <w:b/>
        </w:rPr>
        <w:t>Event of Default</w:t>
      </w:r>
      <w:r w:rsidRPr="00614295">
        <w:rPr>
          <w:rFonts w:ascii="Arial" w:hAnsi="Arial"/>
        </w:rPr>
        <w:t xml:space="preserve"> by the </w:t>
      </w:r>
      <w:r w:rsidRPr="00614295">
        <w:rPr>
          <w:rFonts w:ascii="Arial" w:hAnsi="Arial"/>
          <w:b/>
        </w:rPr>
        <w:t>User</w:t>
      </w:r>
      <w:r w:rsidRPr="00614295">
        <w:rPr>
          <w:rFonts w:ascii="Arial" w:hAnsi="Arial"/>
        </w:rPr>
        <w:t xml:space="preserve"> as provided for in Section 5.</w:t>
      </w:r>
    </w:p>
    <w:p w14:paraId="68EFAD6C" w14:textId="77777777" w:rsidR="00422C74" w:rsidRPr="00614295" w:rsidRDefault="00FD6C6E" w:rsidP="00E91E2F">
      <w:pPr>
        <w:pStyle w:val="BodyText"/>
        <w:ind w:left="1418" w:hanging="1418"/>
        <w:jc w:val="both"/>
        <w:rPr>
          <w:rFonts w:ascii="Arial" w:hAnsi="Arial"/>
          <w:b/>
        </w:rPr>
      </w:pPr>
      <w:r w:rsidRPr="00614295">
        <w:rPr>
          <w:rFonts w:ascii="Arial" w:hAnsi="Arial"/>
        </w:rPr>
        <w:t>9.2</w:t>
      </w:r>
      <w:r w:rsidR="00BE13B5" w:rsidRPr="00614295">
        <w:rPr>
          <w:rFonts w:ascii="Arial" w:hAnsi="Arial"/>
        </w:rPr>
        <w:t>1</w:t>
      </w:r>
      <w:r w:rsidRPr="00614295">
        <w:rPr>
          <w:rFonts w:ascii="Arial" w:hAnsi="Arial"/>
        </w:rPr>
        <w:t>.2.2</w:t>
      </w:r>
      <w:r w:rsidRPr="00614295">
        <w:rPr>
          <w:rFonts w:ascii="Arial" w:hAnsi="Arial"/>
        </w:rPr>
        <w:tab/>
        <w:t xml:space="preserve">Use shall be suspended for the period of any </w:t>
      </w:r>
      <w:r w:rsidRPr="00614295">
        <w:rPr>
          <w:rFonts w:ascii="Arial" w:hAnsi="Arial"/>
          <w:b/>
        </w:rPr>
        <w:t>Deenergisation</w:t>
      </w:r>
      <w:r w:rsidRPr="00614295">
        <w:rPr>
          <w:rFonts w:ascii="Arial" w:hAnsi="Arial"/>
        </w:rPr>
        <w:t xml:space="preserve"> of the </w:t>
      </w:r>
      <w:r w:rsidRPr="00614295">
        <w:rPr>
          <w:rFonts w:ascii="Arial" w:hAnsi="Arial"/>
          <w:b/>
        </w:rPr>
        <w:t>Connection Site</w:t>
      </w:r>
      <w:r w:rsidRPr="00614295">
        <w:rPr>
          <w:rFonts w:ascii="Arial" w:hAnsi="Arial"/>
        </w:rPr>
        <w:t xml:space="preserve"> of the relevant </w:t>
      </w:r>
      <w:r w:rsidRPr="00614295">
        <w:rPr>
          <w:rFonts w:ascii="Arial" w:hAnsi="Arial"/>
          <w:b/>
        </w:rPr>
        <w:t xml:space="preserve">Interconnector </w:t>
      </w:r>
      <w:r w:rsidRPr="00614295">
        <w:rPr>
          <w:rFonts w:ascii="Arial" w:hAnsi="Arial"/>
        </w:rPr>
        <w:t xml:space="preserve">pursuant to the </w:t>
      </w:r>
      <w:r w:rsidRPr="00614295">
        <w:rPr>
          <w:rFonts w:ascii="Arial" w:hAnsi="Arial"/>
          <w:b/>
        </w:rPr>
        <w:t>CUSC</w:t>
      </w:r>
      <w:r w:rsidRPr="00614295">
        <w:rPr>
          <w:rFonts w:ascii="Arial" w:hAnsi="Arial"/>
        </w:rPr>
        <w:t>.</w:t>
      </w:r>
    </w:p>
    <w:p w14:paraId="4DDCEEBC" w14:textId="77777777" w:rsidR="00E91E2F" w:rsidRPr="00614295" w:rsidRDefault="00E91E2F" w:rsidP="00E91E2F">
      <w:pPr>
        <w:pStyle w:val="BodyText"/>
        <w:ind w:left="1418" w:hanging="1418"/>
        <w:jc w:val="both"/>
        <w:rPr>
          <w:rFonts w:ascii="Arial" w:hAnsi="Arial"/>
          <w:b/>
        </w:rPr>
      </w:pPr>
    </w:p>
    <w:p w14:paraId="2FBF8EB8" w14:textId="77777777" w:rsidR="00E91E2F" w:rsidRPr="00614295" w:rsidRDefault="00E91E2F" w:rsidP="00E91E2F">
      <w:pPr>
        <w:keepNext/>
        <w:spacing w:before="120" w:line="300" w:lineRule="atLeast"/>
        <w:ind w:left="1418" w:hanging="1418"/>
        <w:rPr>
          <w:rFonts w:ascii="Arial" w:hAnsi="Arial"/>
          <w:b/>
          <w:sz w:val="24"/>
          <w:szCs w:val="24"/>
          <w:lang w:eastAsia="en-GB"/>
        </w:rPr>
      </w:pPr>
      <w:r w:rsidRPr="00614295">
        <w:rPr>
          <w:rFonts w:ascii="Arial" w:hAnsi="Arial"/>
          <w:b/>
          <w:sz w:val="24"/>
          <w:szCs w:val="24"/>
          <w:lang w:eastAsia="en-GB"/>
        </w:rPr>
        <w:t xml:space="preserve">PART III - </w:t>
      </w:r>
      <w:r w:rsidRPr="00614295">
        <w:rPr>
          <w:rFonts w:ascii="Arial" w:hAnsi="Arial"/>
          <w:b/>
          <w:sz w:val="24"/>
          <w:szCs w:val="24"/>
          <w:lang w:eastAsia="en-GB"/>
        </w:rPr>
        <w:tab/>
        <w:t>INTERCONNECTORS ADJUSTMENT PAYMENTS</w:t>
      </w:r>
    </w:p>
    <w:p w14:paraId="62D2FC50" w14:textId="77777777" w:rsidR="00E91E2F" w:rsidRPr="00614295" w:rsidRDefault="00E91E2F" w:rsidP="00E91E2F">
      <w:pPr>
        <w:keepNext/>
        <w:spacing w:before="120" w:line="300" w:lineRule="atLeast"/>
        <w:jc w:val="both"/>
        <w:rPr>
          <w:rFonts w:ascii="Arial" w:hAnsi="Arial"/>
          <w:b/>
          <w:sz w:val="24"/>
          <w:szCs w:val="24"/>
          <w:lang w:eastAsia="en-GB"/>
        </w:rPr>
      </w:pPr>
    </w:p>
    <w:p w14:paraId="5326703D" w14:textId="77777777" w:rsidR="00E91E2F" w:rsidRPr="00614295" w:rsidRDefault="00E91E2F" w:rsidP="00E91E2F">
      <w:pPr>
        <w:keepNext/>
        <w:spacing w:before="120" w:after="240" w:line="300" w:lineRule="atLeast"/>
        <w:ind w:left="1418" w:hanging="1418"/>
        <w:jc w:val="both"/>
        <w:rPr>
          <w:rFonts w:ascii="Arial" w:hAnsi="Arial"/>
          <w:b/>
          <w:sz w:val="24"/>
          <w:szCs w:val="24"/>
          <w:lang w:eastAsia="en-GB"/>
        </w:rPr>
      </w:pPr>
      <w:r w:rsidRPr="00614295">
        <w:rPr>
          <w:rFonts w:ascii="Arial" w:hAnsi="Arial"/>
          <w:b/>
          <w:sz w:val="24"/>
          <w:szCs w:val="24"/>
          <w:lang w:eastAsia="en-GB"/>
        </w:rPr>
        <w:t>9.22</w:t>
      </w:r>
      <w:r w:rsidRPr="00614295">
        <w:rPr>
          <w:rFonts w:ascii="Arial" w:hAnsi="Arial"/>
          <w:b/>
          <w:sz w:val="24"/>
          <w:szCs w:val="24"/>
          <w:lang w:eastAsia="en-GB"/>
        </w:rPr>
        <w:tab/>
      </w:r>
      <w:r w:rsidRPr="00614295">
        <w:rPr>
          <w:rFonts w:ascii="Arial" w:hAnsi="Arial"/>
          <w:b/>
          <w:sz w:val="24"/>
          <w:szCs w:val="24"/>
          <w:lang w:eastAsia="en-GB"/>
        </w:rPr>
        <w:tab/>
        <w:t>INTRODUCTION</w:t>
      </w:r>
    </w:p>
    <w:p w14:paraId="04ACB293" w14:textId="716CB48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ab/>
        <w:t xml:space="preserve">This Part III deals with </w:t>
      </w:r>
      <w:r w:rsidRPr="00614295">
        <w:rPr>
          <w:rFonts w:ascii="Arial" w:hAnsi="Arial"/>
          <w:b/>
          <w:sz w:val="24"/>
          <w:szCs w:val="24"/>
          <w:lang w:eastAsia="en-GB"/>
        </w:rPr>
        <w:t>Interconnector</w:t>
      </w:r>
      <w:r w:rsidR="00DD1DF1" w:rsidRPr="00614295">
        <w:rPr>
          <w:rFonts w:ascii="Arial" w:hAnsi="Arial"/>
          <w:b/>
          <w:sz w:val="24"/>
          <w:szCs w:val="24"/>
          <w:lang w:eastAsia="en-GB"/>
        </w:rPr>
        <w:t xml:space="preserve"> </w:t>
      </w:r>
      <w:r w:rsidR="007501A6" w:rsidRPr="00614295">
        <w:rPr>
          <w:rFonts w:ascii="Arial" w:hAnsi="Arial"/>
          <w:b/>
          <w:sz w:val="24"/>
          <w:szCs w:val="24"/>
          <w:lang w:eastAsia="en-GB"/>
        </w:rPr>
        <w:t xml:space="preserve">Adjustment </w:t>
      </w:r>
      <w:r w:rsidRPr="00614295">
        <w:rPr>
          <w:rFonts w:ascii="Arial" w:hAnsi="Arial"/>
          <w:b/>
          <w:sz w:val="24"/>
          <w:szCs w:val="24"/>
          <w:lang w:eastAsia="en-GB"/>
        </w:rPr>
        <w:t>Payments</w:t>
      </w:r>
      <w:r w:rsidRPr="00614295">
        <w:rPr>
          <w:rFonts w:ascii="Arial" w:hAnsi="Arial"/>
          <w:sz w:val="24"/>
          <w:szCs w:val="24"/>
          <w:lang w:eastAsia="en-GB"/>
        </w:rPr>
        <w:t xml:space="preserve">. The </w:t>
      </w:r>
      <w:r w:rsidRPr="00614295">
        <w:rPr>
          <w:rFonts w:ascii="Arial" w:hAnsi="Arial"/>
          <w:b/>
          <w:sz w:val="24"/>
          <w:szCs w:val="24"/>
          <w:lang w:eastAsia="en-GB"/>
        </w:rPr>
        <w:t>User</w:t>
      </w:r>
      <w:r w:rsidRPr="00614295">
        <w:rPr>
          <w:rFonts w:ascii="Arial" w:hAnsi="Arial"/>
          <w:sz w:val="24"/>
          <w:szCs w:val="24"/>
          <w:lang w:eastAsia="en-GB"/>
        </w:rPr>
        <w:t xml:space="preserve"> for the purposes of this Part III will therefore be the </w:t>
      </w:r>
      <w:r w:rsidRPr="00614295">
        <w:rPr>
          <w:rFonts w:ascii="Arial" w:hAnsi="Arial"/>
          <w:b/>
          <w:sz w:val="24"/>
          <w:szCs w:val="24"/>
          <w:lang w:eastAsia="en-GB"/>
        </w:rPr>
        <w:t>Interconnector Owner</w:t>
      </w:r>
      <w:r w:rsidRPr="00614295">
        <w:rPr>
          <w:rFonts w:ascii="Arial" w:hAnsi="Arial"/>
          <w:sz w:val="24"/>
          <w:szCs w:val="24"/>
          <w:lang w:eastAsia="en-GB"/>
        </w:rPr>
        <w:t>.</w:t>
      </w:r>
    </w:p>
    <w:p w14:paraId="704B5FC8"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16A66635" w14:textId="77777777" w:rsidR="00E91E2F" w:rsidRPr="00614295" w:rsidRDefault="00E91E2F" w:rsidP="00E91E2F">
      <w:pPr>
        <w:spacing w:before="120" w:line="300" w:lineRule="atLeast"/>
        <w:ind w:left="1418" w:hanging="1418"/>
        <w:jc w:val="both"/>
        <w:rPr>
          <w:rFonts w:ascii="Arial" w:hAnsi="Arial"/>
          <w:b/>
          <w:sz w:val="24"/>
          <w:szCs w:val="24"/>
          <w:lang w:eastAsia="en-GB"/>
        </w:rPr>
      </w:pPr>
      <w:r w:rsidRPr="00614295">
        <w:rPr>
          <w:rFonts w:ascii="Arial" w:hAnsi="Arial"/>
          <w:b/>
          <w:sz w:val="24"/>
          <w:szCs w:val="24"/>
          <w:lang w:eastAsia="en-GB"/>
        </w:rPr>
        <w:t>9.23</w:t>
      </w:r>
      <w:r w:rsidRPr="00614295">
        <w:rPr>
          <w:rFonts w:ascii="Arial" w:hAnsi="Arial"/>
          <w:b/>
          <w:sz w:val="24"/>
          <w:szCs w:val="24"/>
          <w:lang w:eastAsia="en-GB"/>
        </w:rPr>
        <w:tab/>
      </w:r>
      <w:r w:rsidRPr="00614295">
        <w:rPr>
          <w:rFonts w:ascii="Arial" w:hAnsi="Arial"/>
          <w:b/>
          <w:caps/>
          <w:sz w:val="24"/>
          <w:szCs w:val="24"/>
          <w:lang w:eastAsia="en-GB"/>
        </w:rPr>
        <w:t>Data Exchange for Charge Setting</w:t>
      </w:r>
    </w:p>
    <w:p w14:paraId="08ABBE1F"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3FA96DF3" w14:textId="26E490D4"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9.23.1</w:t>
      </w:r>
      <w:r w:rsidRPr="00614295">
        <w:rPr>
          <w:rFonts w:ascii="Arial" w:hAnsi="Arial"/>
          <w:sz w:val="24"/>
          <w:szCs w:val="24"/>
          <w:lang w:eastAsia="en-GB"/>
        </w:rPr>
        <w:tab/>
        <w:t xml:space="preserve">This section sets out when a </w:t>
      </w:r>
      <w:r w:rsidRPr="00614295">
        <w:rPr>
          <w:rFonts w:ascii="Arial" w:hAnsi="Arial"/>
          <w:b/>
          <w:sz w:val="24"/>
          <w:szCs w:val="24"/>
          <w:lang w:eastAsia="en-GB"/>
        </w:rPr>
        <w:t>User</w:t>
      </w:r>
      <w:r w:rsidRPr="00614295">
        <w:rPr>
          <w:rFonts w:ascii="Arial" w:hAnsi="Arial"/>
          <w:sz w:val="24"/>
          <w:szCs w:val="24"/>
          <w:lang w:eastAsia="en-GB"/>
        </w:rPr>
        <w:t xml:space="preserve"> shall provide its best estimates of </w:t>
      </w:r>
      <w:r w:rsidR="00CD0BF5" w:rsidRPr="00614295">
        <w:rPr>
          <w:rFonts w:ascii="Arial" w:hAnsi="Arial" w:cs="Arial"/>
          <w:sz w:val="24"/>
          <w:szCs w:val="24"/>
        </w:rPr>
        <w:t>the Interconnector Adjustment Payments</w:t>
      </w:r>
      <w:r w:rsidR="00CD0BF5" w:rsidRPr="00614295">
        <w:rPr>
          <w:rFonts w:ascii="Arial" w:hAnsi="Arial"/>
          <w:sz w:val="24"/>
          <w:szCs w:val="24"/>
          <w:lang w:eastAsia="en-GB"/>
        </w:rPr>
        <w:t xml:space="preserve"> </w:t>
      </w:r>
      <w:r w:rsidRPr="00614295">
        <w:rPr>
          <w:rFonts w:ascii="Arial" w:hAnsi="Arial"/>
          <w:sz w:val="24"/>
          <w:szCs w:val="24"/>
          <w:lang w:eastAsia="en-GB"/>
        </w:rPr>
        <w:t xml:space="preserve">to </w:t>
      </w:r>
      <w:r w:rsidRPr="00614295">
        <w:rPr>
          <w:rFonts w:ascii="Arial" w:hAnsi="Arial"/>
          <w:b/>
          <w:sz w:val="24"/>
          <w:szCs w:val="24"/>
          <w:lang w:eastAsia="en-GB"/>
        </w:rPr>
        <w:t>The Company</w:t>
      </w:r>
      <w:r w:rsidRPr="00614295">
        <w:rPr>
          <w:rFonts w:ascii="Arial" w:hAnsi="Arial"/>
          <w:sz w:val="24"/>
          <w:szCs w:val="24"/>
          <w:lang w:eastAsia="en-GB"/>
        </w:rPr>
        <w:t xml:space="preserve"> which is required so that </w:t>
      </w:r>
      <w:r w:rsidRPr="00614295">
        <w:rPr>
          <w:rFonts w:ascii="Arial" w:hAnsi="Arial"/>
          <w:b/>
          <w:sz w:val="24"/>
          <w:szCs w:val="24"/>
          <w:lang w:eastAsia="en-GB"/>
        </w:rPr>
        <w:t>The Company</w:t>
      </w:r>
      <w:r w:rsidRPr="00614295">
        <w:rPr>
          <w:rFonts w:ascii="Arial" w:hAnsi="Arial"/>
          <w:sz w:val="24"/>
          <w:szCs w:val="24"/>
          <w:lang w:eastAsia="en-GB"/>
        </w:rPr>
        <w:t xml:space="preserve"> can calculate </w:t>
      </w:r>
      <w:r w:rsidRPr="00614295">
        <w:rPr>
          <w:rFonts w:ascii="Arial" w:hAnsi="Arial"/>
          <w:b/>
          <w:sz w:val="24"/>
          <w:szCs w:val="24"/>
          <w:lang w:eastAsia="en-GB"/>
        </w:rPr>
        <w:t xml:space="preserve">Transmission Network Use of System Charges </w:t>
      </w:r>
      <w:r w:rsidRPr="00614295">
        <w:rPr>
          <w:rFonts w:ascii="Arial" w:hAnsi="Arial"/>
          <w:sz w:val="24"/>
          <w:szCs w:val="24"/>
          <w:lang w:eastAsia="en-GB"/>
        </w:rPr>
        <w:t>and the date by which the</w:t>
      </w:r>
      <w:r w:rsidRPr="00614295">
        <w:rPr>
          <w:rFonts w:ascii="Arial" w:hAnsi="Arial"/>
          <w:b/>
          <w:sz w:val="24"/>
          <w:szCs w:val="24"/>
          <w:lang w:eastAsia="en-GB"/>
        </w:rPr>
        <w:t xml:space="preserve"> User </w:t>
      </w:r>
      <w:r w:rsidRPr="00614295">
        <w:rPr>
          <w:rFonts w:ascii="Arial" w:hAnsi="Arial"/>
          <w:sz w:val="24"/>
          <w:szCs w:val="24"/>
          <w:lang w:eastAsia="en-GB"/>
        </w:rPr>
        <w:t>shall provide a statement to the</w:t>
      </w:r>
      <w:r w:rsidRPr="00614295">
        <w:rPr>
          <w:rFonts w:ascii="Arial" w:hAnsi="Arial"/>
          <w:b/>
          <w:sz w:val="24"/>
          <w:szCs w:val="24"/>
          <w:lang w:eastAsia="en-GB"/>
        </w:rPr>
        <w:t xml:space="preserve"> Authority </w:t>
      </w:r>
      <w:r w:rsidRPr="00614295">
        <w:rPr>
          <w:rFonts w:ascii="Arial" w:hAnsi="Arial"/>
          <w:sz w:val="24"/>
          <w:szCs w:val="24"/>
          <w:lang w:eastAsia="en-GB"/>
        </w:rPr>
        <w:t>of the estimates sent to</w:t>
      </w:r>
      <w:r w:rsidRPr="00614295">
        <w:rPr>
          <w:rFonts w:ascii="Arial" w:hAnsi="Arial"/>
          <w:b/>
          <w:sz w:val="24"/>
          <w:szCs w:val="24"/>
          <w:lang w:eastAsia="en-GB"/>
        </w:rPr>
        <w:t xml:space="preserve"> The Company</w:t>
      </w:r>
      <w:r w:rsidRPr="00614295">
        <w:rPr>
          <w:rFonts w:ascii="Arial" w:hAnsi="Arial"/>
          <w:sz w:val="24"/>
          <w:szCs w:val="24"/>
          <w:lang w:eastAsia="en-GB"/>
        </w:rPr>
        <w:t>.</w:t>
      </w:r>
    </w:p>
    <w:p w14:paraId="61EBD014" w14:textId="77777777" w:rsidR="00E91E2F" w:rsidRPr="00614295" w:rsidRDefault="00E91E2F" w:rsidP="00E91E2F">
      <w:pPr>
        <w:spacing w:before="120" w:line="300" w:lineRule="atLeast"/>
        <w:ind w:left="1418" w:hanging="1418"/>
        <w:jc w:val="both"/>
        <w:rPr>
          <w:rFonts w:ascii="Arial" w:hAnsi="Arial"/>
          <w:b/>
          <w:sz w:val="24"/>
          <w:szCs w:val="24"/>
          <w:lang w:eastAsia="en-GB"/>
        </w:rPr>
      </w:pPr>
      <w:r w:rsidRPr="00614295">
        <w:rPr>
          <w:rFonts w:ascii="Arial" w:hAnsi="Arial"/>
          <w:sz w:val="24"/>
          <w:szCs w:val="24"/>
          <w:lang w:eastAsia="en-GB"/>
        </w:rPr>
        <w:t>.</w:t>
      </w:r>
    </w:p>
    <w:p w14:paraId="2E9A7013"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5CA5673"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lastRenderedPageBreak/>
        <w:t>9.23.2</w:t>
      </w:r>
      <w:r w:rsidRPr="00614295">
        <w:rPr>
          <w:rFonts w:ascii="Arial" w:hAnsi="Arial"/>
          <w:sz w:val="24"/>
          <w:szCs w:val="24"/>
          <w:lang w:eastAsia="en-GB"/>
        </w:rPr>
        <w:tab/>
      </w:r>
      <w:bookmarkStart w:id="21" w:name="_Ref482619221"/>
      <w:r w:rsidRPr="00614295">
        <w:rPr>
          <w:rFonts w:ascii="Arial" w:hAnsi="Arial"/>
          <w:sz w:val="24"/>
          <w:szCs w:val="24"/>
          <w:lang w:eastAsia="en-GB"/>
        </w:rPr>
        <w:t>By 1 November 2017 and then by 1 November in each subsequent</w:t>
      </w:r>
      <w:r w:rsidRPr="00614295">
        <w:rPr>
          <w:rFonts w:ascii="Arial" w:hAnsi="Arial"/>
          <w:b/>
          <w:sz w:val="24"/>
          <w:szCs w:val="24"/>
          <w:lang w:eastAsia="en-GB"/>
        </w:rPr>
        <w:t xml:space="preserve"> Financial Year</w:t>
      </w:r>
      <w:r w:rsidRPr="00614295">
        <w:rPr>
          <w:rFonts w:ascii="Arial" w:hAnsi="Arial"/>
          <w:sz w:val="24"/>
          <w:szCs w:val="24"/>
          <w:lang w:eastAsia="en-GB"/>
        </w:rPr>
        <w:t xml:space="preserve">, each </w:t>
      </w:r>
      <w:r w:rsidRPr="00614295">
        <w:rPr>
          <w:rFonts w:ascii="Arial" w:hAnsi="Arial"/>
          <w:b/>
          <w:sz w:val="24"/>
          <w:szCs w:val="24"/>
          <w:lang w:eastAsia="en-GB"/>
        </w:rPr>
        <w:t>User</w:t>
      </w:r>
      <w:r w:rsidRPr="00614295">
        <w:rPr>
          <w:rFonts w:ascii="Arial" w:hAnsi="Arial"/>
          <w:sz w:val="24"/>
          <w:szCs w:val="24"/>
          <w:lang w:eastAsia="en-GB"/>
        </w:rPr>
        <w:t xml:space="preserve"> will provide </w:t>
      </w:r>
      <w:r w:rsidRPr="00614295">
        <w:rPr>
          <w:rFonts w:ascii="Arial" w:hAnsi="Arial"/>
          <w:b/>
          <w:sz w:val="24"/>
          <w:szCs w:val="24"/>
          <w:lang w:eastAsia="en-GB"/>
        </w:rPr>
        <w:t>The Company</w:t>
      </w:r>
      <w:r w:rsidRPr="00614295">
        <w:rPr>
          <w:rFonts w:ascii="Arial" w:hAnsi="Arial"/>
          <w:sz w:val="24"/>
          <w:szCs w:val="24"/>
          <w:lang w:eastAsia="en-GB"/>
        </w:rPr>
        <w:t xml:space="preserve"> with a best forecast of its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that </w:t>
      </w:r>
      <w:r w:rsidRPr="00614295">
        <w:rPr>
          <w:rFonts w:ascii="Arial" w:hAnsi="Arial"/>
          <w:b/>
          <w:sz w:val="24"/>
          <w:szCs w:val="24"/>
          <w:lang w:eastAsia="en-GB"/>
        </w:rPr>
        <w:t>Financial Year</w:t>
      </w:r>
      <w:r w:rsidRPr="00614295">
        <w:rPr>
          <w:rFonts w:ascii="Arial" w:hAnsi="Arial"/>
          <w:sz w:val="24"/>
          <w:szCs w:val="24"/>
          <w:lang w:eastAsia="en-GB"/>
        </w:rPr>
        <w:t xml:space="preserve"> and the following </w:t>
      </w:r>
      <w:r w:rsidRPr="00614295">
        <w:rPr>
          <w:rFonts w:ascii="Arial" w:hAnsi="Arial"/>
          <w:b/>
          <w:sz w:val="24"/>
          <w:szCs w:val="24"/>
          <w:lang w:eastAsia="en-GB"/>
        </w:rPr>
        <w:t>Financial Year</w:t>
      </w:r>
      <w:r w:rsidRPr="00614295">
        <w:rPr>
          <w:rFonts w:ascii="Arial" w:hAnsi="Arial"/>
          <w:sz w:val="24"/>
          <w:szCs w:val="24"/>
          <w:lang w:eastAsia="en-GB"/>
        </w:rPr>
        <w:t xml:space="preserve">.  The </w:t>
      </w:r>
      <w:r w:rsidRPr="00614295">
        <w:rPr>
          <w:rFonts w:ascii="Arial" w:hAnsi="Arial"/>
          <w:b/>
          <w:sz w:val="24"/>
          <w:szCs w:val="24"/>
          <w:lang w:eastAsia="en-GB"/>
        </w:rPr>
        <w:t>User</w:t>
      </w:r>
      <w:r w:rsidRPr="00614295">
        <w:rPr>
          <w:rFonts w:ascii="Arial" w:hAnsi="Arial"/>
          <w:sz w:val="24"/>
          <w:szCs w:val="24"/>
          <w:lang w:eastAsia="en-GB"/>
        </w:rPr>
        <w:t xml:space="preserve"> will update and provide a final forecast of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that and the following </w:t>
      </w:r>
      <w:r w:rsidRPr="00614295">
        <w:rPr>
          <w:rFonts w:ascii="Arial" w:hAnsi="Arial"/>
          <w:b/>
          <w:sz w:val="24"/>
          <w:szCs w:val="24"/>
          <w:lang w:eastAsia="en-GB"/>
        </w:rPr>
        <w:t>Financial Year</w:t>
      </w:r>
      <w:r w:rsidRPr="00614295">
        <w:rPr>
          <w:rFonts w:ascii="Arial" w:hAnsi="Arial"/>
          <w:sz w:val="24"/>
          <w:szCs w:val="24"/>
          <w:lang w:eastAsia="en-GB"/>
        </w:rPr>
        <w:t xml:space="preserve"> by each 25 January.</w:t>
      </w:r>
      <w:bookmarkEnd w:id="21"/>
    </w:p>
    <w:p w14:paraId="6E6379E7"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9488422"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9.23.3</w:t>
      </w:r>
      <w:r w:rsidRPr="00614295">
        <w:rPr>
          <w:rFonts w:ascii="Arial" w:hAnsi="Arial"/>
          <w:sz w:val="24"/>
          <w:szCs w:val="24"/>
          <w:lang w:eastAsia="en-GB"/>
        </w:rPr>
        <w:tab/>
        <w:t xml:space="preserve">On or before 25 January in 2018 and each following </w:t>
      </w:r>
      <w:r w:rsidRPr="00614295">
        <w:rPr>
          <w:rFonts w:ascii="Arial" w:hAnsi="Arial"/>
          <w:b/>
          <w:sz w:val="24"/>
          <w:szCs w:val="24"/>
          <w:lang w:eastAsia="en-GB"/>
        </w:rPr>
        <w:t>Financial Year</w:t>
      </w:r>
      <w:r w:rsidRPr="00614295">
        <w:rPr>
          <w:rFonts w:ascii="Arial" w:hAnsi="Arial"/>
          <w:sz w:val="24"/>
          <w:szCs w:val="24"/>
          <w:lang w:eastAsia="en-GB"/>
        </w:rPr>
        <w:t xml:space="preserve"> (or such later date as the </w:t>
      </w:r>
      <w:r w:rsidRPr="00614295">
        <w:rPr>
          <w:rFonts w:ascii="Arial" w:hAnsi="Arial"/>
          <w:b/>
          <w:sz w:val="24"/>
          <w:szCs w:val="24"/>
          <w:lang w:eastAsia="en-GB"/>
        </w:rPr>
        <w:t>Authority</w:t>
      </w:r>
      <w:r w:rsidRPr="00614295">
        <w:rPr>
          <w:rFonts w:ascii="Arial" w:hAnsi="Arial"/>
          <w:sz w:val="24"/>
          <w:szCs w:val="24"/>
          <w:lang w:eastAsia="en-GB"/>
        </w:rPr>
        <w:t xml:space="preserve"> may direct) the </w:t>
      </w:r>
      <w:r w:rsidRPr="00614295">
        <w:rPr>
          <w:rFonts w:ascii="Arial" w:hAnsi="Arial"/>
          <w:b/>
          <w:sz w:val="24"/>
          <w:szCs w:val="24"/>
          <w:lang w:eastAsia="en-GB"/>
        </w:rPr>
        <w:t>User</w:t>
      </w:r>
      <w:r w:rsidRPr="00614295">
        <w:rPr>
          <w:rFonts w:ascii="Arial" w:hAnsi="Arial"/>
          <w:sz w:val="24"/>
          <w:szCs w:val="24"/>
          <w:lang w:eastAsia="en-GB"/>
        </w:rPr>
        <w:t xml:space="preserve"> shall provide a statement to the </w:t>
      </w:r>
      <w:r w:rsidRPr="00614295">
        <w:rPr>
          <w:rFonts w:ascii="Arial" w:hAnsi="Arial"/>
          <w:b/>
          <w:sz w:val="24"/>
          <w:szCs w:val="24"/>
          <w:lang w:eastAsia="en-GB"/>
        </w:rPr>
        <w:t>Authority</w:t>
      </w:r>
      <w:r w:rsidRPr="00614295">
        <w:rPr>
          <w:rFonts w:ascii="Arial" w:hAnsi="Arial"/>
          <w:sz w:val="24"/>
          <w:szCs w:val="24"/>
          <w:lang w:eastAsia="en-GB"/>
        </w:rPr>
        <w:t xml:space="preserve"> of the forecast provided to </w:t>
      </w:r>
      <w:r w:rsidRPr="00614295">
        <w:rPr>
          <w:rFonts w:ascii="Arial" w:hAnsi="Arial"/>
          <w:b/>
          <w:sz w:val="24"/>
          <w:szCs w:val="24"/>
          <w:lang w:eastAsia="en-GB"/>
        </w:rPr>
        <w:t xml:space="preserve">The Company </w:t>
      </w:r>
      <w:r w:rsidRPr="00614295">
        <w:rPr>
          <w:rFonts w:ascii="Arial" w:hAnsi="Arial"/>
          <w:sz w:val="24"/>
          <w:szCs w:val="24"/>
          <w:lang w:eastAsia="en-GB"/>
        </w:rPr>
        <w:t xml:space="preserve">under Paragraph 9.23.2 for the previous </w:t>
      </w:r>
      <w:r w:rsidRPr="00614295">
        <w:rPr>
          <w:rFonts w:ascii="Arial" w:hAnsi="Arial"/>
          <w:b/>
          <w:sz w:val="24"/>
          <w:szCs w:val="24"/>
          <w:lang w:eastAsia="en-GB"/>
        </w:rPr>
        <w:t>Financial Year</w:t>
      </w:r>
      <w:r w:rsidRPr="00614295">
        <w:rPr>
          <w:rFonts w:ascii="Arial" w:hAnsi="Arial"/>
          <w:sz w:val="24"/>
          <w:szCs w:val="24"/>
          <w:lang w:eastAsia="en-GB"/>
        </w:rPr>
        <w:t>.</w:t>
      </w:r>
    </w:p>
    <w:p w14:paraId="6E01F7DF"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5C8F1906" w14:textId="77777777" w:rsidR="00E91E2F" w:rsidRPr="00614295" w:rsidRDefault="00E91E2F" w:rsidP="00E91E2F">
      <w:pPr>
        <w:keepNext/>
        <w:spacing w:before="120" w:after="240" w:line="300" w:lineRule="atLeast"/>
        <w:ind w:left="1418" w:hanging="1418"/>
        <w:jc w:val="both"/>
        <w:rPr>
          <w:rFonts w:ascii="Arial" w:hAnsi="Arial"/>
          <w:i/>
          <w:sz w:val="20"/>
          <w:szCs w:val="24"/>
          <w:lang w:eastAsia="en-GB"/>
        </w:rPr>
      </w:pPr>
      <w:r w:rsidRPr="00614295">
        <w:rPr>
          <w:rFonts w:ascii="Arial" w:hAnsi="Arial"/>
          <w:b/>
          <w:sz w:val="24"/>
          <w:szCs w:val="24"/>
          <w:lang w:eastAsia="en-GB"/>
        </w:rPr>
        <w:t>9.24</w:t>
      </w:r>
      <w:r w:rsidRPr="00614295">
        <w:rPr>
          <w:rFonts w:ascii="Arial" w:hAnsi="Arial"/>
          <w:b/>
          <w:sz w:val="24"/>
          <w:szCs w:val="24"/>
          <w:lang w:eastAsia="en-GB"/>
        </w:rPr>
        <w:tab/>
        <w:t>REVENUE FORECAST INFORMATION PROVISION</w:t>
      </w:r>
    </w:p>
    <w:p w14:paraId="78BFF47C"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9.24.1</w:t>
      </w:r>
      <w:r w:rsidRPr="00614295">
        <w:rPr>
          <w:rFonts w:ascii="Arial" w:hAnsi="Arial"/>
          <w:sz w:val="24"/>
          <w:szCs w:val="24"/>
          <w:lang w:eastAsia="en-GB"/>
        </w:rPr>
        <w:tab/>
        <w:t xml:space="preserve">This section describes the data exchange process between </w:t>
      </w:r>
      <w:r w:rsidRPr="00614295">
        <w:rPr>
          <w:rFonts w:ascii="Arial" w:hAnsi="Arial"/>
          <w:b/>
          <w:sz w:val="24"/>
          <w:szCs w:val="24"/>
          <w:lang w:eastAsia="en-GB"/>
        </w:rPr>
        <w:t>The Company</w:t>
      </w:r>
      <w:r w:rsidRPr="00614295">
        <w:rPr>
          <w:rFonts w:ascii="Arial" w:hAnsi="Arial"/>
          <w:sz w:val="24"/>
          <w:szCs w:val="24"/>
          <w:lang w:eastAsia="en-GB"/>
        </w:rPr>
        <w:t xml:space="preserve"> and the </w:t>
      </w:r>
      <w:r w:rsidRPr="00614295">
        <w:rPr>
          <w:rFonts w:ascii="Arial" w:hAnsi="Arial"/>
          <w:b/>
          <w:sz w:val="24"/>
          <w:szCs w:val="24"/>
          <w:lang w:eastAsia="en-GB"/>
        </w:rPr>
        <w:t>User</w:t>
      </w:r>
      <w:r w:rsidRPr="00614295">
        <w:rPr>
          <w:rFonts w:ascii="Arial" w:hAnsi="Arial"/>
          <w:sz w:val="24"/>
          <w:szCs w:val="24"/>
          <w:lang w:eastAsia="en-GB"/>
        </w:rPr>
        <w:t xml:space="preserve">, which is required so that </w:t>
      </w:r>
      <w:r w:rsidRPr="00614295">
        <w:rPr>
          <w:rFonts w:ascii="Arial" w:hAnsi="Arial"/>
          <w:b/>
          <w:sz w:val="24"/>
          <w:szCs w:val="24"/>
          <w:lang w:eastAsia="en-GB"/>
        </w:rPr>
        <w:t>The Company</w:t>
      </w:r>
      <w:r w:rsidRPr="00614295">
        <w:rPr>
          <w:rFonts w:ascii="Arial" w:hAnsi="Arial"/>
          <w:sz w:val="24"/>
          <w:szCs w:val="24"/>
          <w:lang w:eastAsia="en-GB"/>
        </w:rPr>
        <w:t xml:space="preserve"> can regularly publish the forecast annual revenue used in the calculation of </w:t>
      </w:r>
      <w:r w:rsidRPr="00614295">
        <w:rPr>
          <w:rFonts w:ascii="Arial" w:hAnsi="Arial"/>
          <w:b/>
          <w:sz w:val="24"/>
          <w:szCs w:val="24"/>
          <w:lang w:eastAsia="en-GB"/>
        </w:rPr>
        <w:t>Transmission Network Use of System Charges</w:t>
      </w:r>
      <w:r w:rsidRPr="00614295">
        <w:rPr>
          <w:rFonts w:ascii="Arial" w:hAnsi="Arial"/>
          <w:sz w:val="24"/>
          <w:szCs w:val="24"/>
          <w:lang w:eastAsia="en-GB"/>
        </w:rPr>
        <w:t xml:space="preserve"> over a five year period, so that parties that pay </w:t>
      </w:r>
      <w:r w:rsidRPr="00614295">
        <w:rPr>
          <w:rFonts w:ascii="Arial" w:hAnsi="Arial"/>
          <w:b/>
          <w:sz w:val="24"/>
          <w:szCs w:val="24"/>
          <w:lang w:eastAsia="en-GB"/>
        </w:rPr>
        <w:t>Transmission Network Use of System Charges</w:t>
      </w:r>
      <w:r w:rsidRPr="00614295">
        <w:rPr>
          <w:rFonts w:ascii="Arial" w:hAnsi="Arial"/>
          <w:sz w:val="24"/>
          <w:szCs w:val="24"/>
          <w:lang w:eastAsia="en-GB"/>
        </w:rPr>
        <w:t xml:space="preserve"> can understand future changes.</w:t>
      </w:r>
    </w:p>
    <w:p w14:paraId="77133C2B" w14:textId="77777777" w:rsidR="00E91E2F" w:rsidRPr="00614295" w:rsidRDefault="00E91E2F" w:rsidP="00E91E2F">
      <w:pPr>
        <w:spacing w:before="120" w:line="300" w:lineRule="atLeast"/>
        <w:jc w:val="both"/>
        <w:rPr>
          <w:rFonts w:ascii="Arial" w:hAnsi="Arial"/>
          <w:sz w:val="24"/>
          <w:szCs w:val="24"/>
          <w:lang w:eastAsia="en-GB"/>
        </w:rPr>
      </w:pPr>
    </w:p>
    <w:p w14:paraId="37F83907"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9.24.2</w:t>
      </w:r>
      <w:r w:rsidRPr="00614295">
        <w:rPr>
          <w:rFonts w:ascii="Arial" w:hAnsi="Arial"/>
          <w:sz w:val="24"/>
          <w:szCs w:val="24"/>
          <w:lang w:eastAsia="en-GB"/>
        </w:rPr>
        <w:tab/>
        <w:t xml:space="preserve">Each </w:t>
      </w:r>
      <w:r w:rsidRPr="00614295">
        <w:rPr>
          <w:rFonts w:ascii="Arial" w:hAnsi="Arial"/>
          <w:b/>
          <w:sz w:val="24"/>
          <w:szCs w:val="24"/>
          <w:lang w:eastAsia="en-GB"/>
        </w:rPr>
        <w:t>User</w:t>
      </w:r>
      <w:r w:rsidRPr="00614295">
        <w:rPr>
          <w:rFonts w:ascii="Arial" w:hAnsi="Arial"/>
          <w:sz w:val="24"/>
          <w:szCs w:val="24"/>
          <w:lang w:eastAsia="en-GB"/>
        </w:rPr>
        <w:t xml:space="preserve"> will report or forecast their </w:t>
      </w:r>
      <w:r w:rsidRPr="00614295">
        <w:rPr>
          <w:rFonts w:ascii="Arial" w:hAnsi="Arial"/>
          <w:b/>
          <w:sz w:val="24"/>
          <w:szCs w:val="24"/>
          <w:lang w:eastAsia="en-GB"/>
        </w:rPr>
        <w:t xml:space="preserve">Interconnector Adjustment Payments </w:t>
      </w:r>
      <w:r w:rsidRPr="00614295">
        <w:rPr>
          <w:rFonts w:ascii="Arial" w:hAnsi="Arial"/>
          <w:sz w:val="24"/>
          <w:szCs w:val="24"/>
          <w:lang w:eastAsia="en-GB"/>
        </w:rPr>
        <w:t>for the</w:t>
      </w:r>
      <w:r w:rsidRPr="00614295">
        <w:rPr>
          <w:rFonts w:ascii="Arial" w:hAnsi="Arial"/>
          <w:b/>
          <w:sz w:val="24"/>
          <w:szCs w:val="24"/>
          <w:lang w:eastAsia="en-GB"/>
        </w:rPr>
        <w:t xml:space="preserve"> </w:t>
      </w:r>
      <w:r w:rsidRPr="00614295">
        <w:rPr>
          <w:rFonts w:ascii="Arial" w:hAnsi="Arial"/>
          <w:sz w:val="24"/>
          <w:szCs w:val="24"/>
          <w:lang w:eastAsia="en-GB"/>
        </w:rPr>
        <w:t xml:space="preserve">current </w:t>
      </w:r>
      <w:r w:rsidRPr="00614295">
        <w:rPr>
          <w:rFonts w:ascii="Arial" w:hAnsi="Arial"/>
          <w:b/>
          <w:sz w:val="24"/>
          <w:szCs w:val="24"/>
          <w:lang w:eastAsia="en-GB"/>
        </w:rPr>
        <w:t>Financial Year</w:t>
      </w:r>
      <w:r w:rsidRPr="00614295">
        <w:rPr>
          <w:rFonts w:ascii="Arial" w:hAnsi="Arial"/>
          <w:sz w:val="24"/>
          <w:szCs w:val="24"/>
          <w:lang w:eastAsia="en-GB"/>
        </w:rPr>
        <w:t xml:space="preserve"> and each of the next five </w:t>
      </w:r>
      <w:r w:rsidRPr="00614295">
        <w:rPr>
          <w:rFonts w:ascii="Arial" w:hAnsi="Arial"/>
          <w:b/>
          <w:sz w:val="24"/>
          <w:szCs w:val="24"/>
          <w:lang w:eastAsia="en-GB"/>
        </w:rPr>
        <w:t>Financial Years</w:t>
      </w:r>
      <w:r w:rsidRPr="00614295">
        <w:rPr>
          <w:rFonts w:ascii="Arial" w:hAnsi="Arial"/>
          <w:sz w:val="24"/>
          <w:szCs w:val="24"/>
          <w:lang w:eastAsia="en-GB"/>
        </w:rPr>
        <w:t xml:space="preserve"> on a nominal price basis (money of the day), and provide this data and narrative by e-mail no later than the close of the 5th business day each February and October.</w:t>
      </w:r>
    </w:p>
    <w:p w14:paraId="48B0A1AD"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3B374569"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9.24.3</w:t>
      </w:r>
      <w:r w:rsidRPr="00614295">
        <w:rPr>
          <w:rFonts w:ascii="Arial" w:hAnsi="Arial"/>
          <w:sz w:val="24"/>
          <w:szCs w:val="24"/>
          <w:lang w:eastAsia="en-GB"/>
        </w:rPr>
        <w:tab/>
        <w:t>All financial values will be supplied to the nearest £100k.</w:t>
      </w:r>
    </w:p>
    <w:p w14:paraId="526EA5A2"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9D5258B"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9.24.4</w:t>
      </w:r>
      <w:r w:rsidRPr="00614295">
        <w:rPr>
          <w:rFonts w:ascii="Arial" w:hAnsi="Arial"/>
          <w:sz w:val="24"/>
          <w:szCs w:val="24"/>
          <w:lang w:eastAsia="en-GB"/>
        </w:rPr>
        <w:tab/>
        <w:t xml:space="preserve">Each </w:t>
      </w:r>
      <w:r w:rsidRPr="00614295">
        <w:rPr>
          <w:rFonts w:ascii="Arial" w:hAnsi="Arial"/>
          <w:b/>
          <w:sz w:val="24"/>
          <w:szCs w:val="24"/>
          <w:lang w:eastAsia="en-GB"/>
        </w:rPr>
        <w:t>User</w:t>
      </w:r>
      <w:r w:rsidRPr="00614295">
        <w:rPr>
          <w:rFonts w:ascii="Arial" w:hAnsi="Arial"/>
          <w:sz w:val="24"/>
          <w:szCs w:val="24"/>
          <w:lang w:eastAsia="en-GB"/>
        </w:rPr>
        <w:t xml:space="preserve"> will provide contact details with respect to answering any query with regards to their data.</w:t>
      </w:r>
    </w:p>
    <w:p w14:paraId="010E42B5"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1B21BAF3"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9.24.5</w:t>
      </w:r>
      <w:r w:rsidRPr="00614295">
        <w:rPr>
          <w:rFonts w:ascii="Arial" w:hAnsi="Arial"/>
          <w:sz w:val="24"/>
          <w:szCs w:val="24"/>
          <w:lang w:eastAsia="en-GB"/>
        </w:rPr>
        <w:tab/>
        <w:t xml:space="preserve">Each </w:t>
      </w:r>
      <w:r w:rsidRPr="00614295">
        <w:rPr>
          <w:rFonts w:ascii="Arial" w:hAnsi="Arial"/>
          <w:b/>
          <w:sz w:val="24"/>
          <w:szCs w:val="24"/>
          <w:lang w:eastAsia="en-GB"/>
        </w:rPr>
        <w:t>User</w:t>
      </w:r>
      <w:r w:rsidRPr="00614295">
        <w:rPr>
          <w:rFonts w:ascii="Arial" w:hAnsi="Arial"/>
          <w:sz w:val="24"/>
          <w:szCs w:val="24"/>
          <w:lang w:eastAsia="en-GB"/>
        </w:rPr>
        <w:t xml:space="preserve"> shall provide all necessary assistance in response to any reasonable query from </w:t>
      </w:r>
      <w:r w:rsidRPr="00614295">
        <w:rPr>
          <w:rFonts w:ascii="Arial" w:hAnsi="Arial"/>
          <w:b/>
          <w:sz w:val="24"/>
          <w:szCs w:val="24"/>
          <w:lang w:eastAsia="en-GB"/>
        </w:rPr>
        <w:t>The Company</w:t>
      </w:r>
      <w:r w:rsidRPr="00614295">
        <w:rPr>
          <w:rFonts w:ascii="Arial" w:hAnsi="Arial"/>
          <w:sz w:val="24"/>
          <w:szCs w:val="24"/>
          <w:lang w:eastAsia="en-GB"/>
        </w:rPr>
        <w:t xml:space="preserve"> regarding the data submitted by that </w:t>
      </w:r>
      <w:r w:rsidRPr="00614295">
        <w:rPr>
          <w:rFonts w:ascii="Arial" w:hAnsi="Arial"/>
          <w:b/>
          <w:sz w:val="24"/>
          <w:szCs w:val="24"/>
          <w:lang w:eastAsia="en-GB"/>
        </w:rPr>
        <w:t>User</w:t>
      </w:r>
      <w:r w:rsidRPr="00614295">
        <w:rPr>
          <w:rFonts w:ascii="Arial" w:hAnsi="Arial"/>
          <w:sz w:val="24"/>
          <w:szCs w:val="24"/>
          <w:lang w:eastAsia="en-GB"/>
        </w:rPr>
        <w:t>.</w:t>
      </w:r>
    </w:p>
    <w:p w14:paraId="780DC1A9"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42CB5D61" w14:textId="77777777" w:rsidR="00E91E2F" w:rsidRPr="00614295" w:rsidRDefault="00E91E2F" w:rsidP="00E91E2F">
      <w:pPr>
        <w:keepNext/>
        <w:spacing w:before="120" w:after="240" w:line="300" w:lineRule="atLeast"/>
        <w:ind w:left="1418" w:hanging="1418"/>
        <w:jc w:val="both"/>
        <w:rPr>
          <w:rFonts w:ascii="Arial" w:hAnsi="Arial"/>
          <w:b/>
          <w:sz w:val="24"/>
          <w:szCs w:val="24"/>
          <w:lang w:eastAsia="en-GB"/>
        </w:rPr>
      </w:pPr>
      <w:r w:rsidRPr="00614295">
        <w:rPr>
          <w:rFonts w:ascii="Arial" w:hAnsi="Arial"/>
          <w:b/>
          <w:sz w:val="24"/>
          <w:szCs w:val="24"/>
          <w:lang w:eastAsia="en-GB"/>
        </w:rPr>
        <w:lastRenderedPageBreak/>
        <w:t>9.25</w:t>
      </w:r>
      <w:r w:rsidRPr="00614295">
        <w:rPr>
          <w:rFonts w:ascii="Arial" w:hAnsi="Arial"/>
          <w:b/>
          <w:sz w:val="24"/>
          <w:szCs w:val="24"/>
          <w:lang w:eastAsia="en-GB"/>
        </w:rPr>
        <w:tab/>
        <w:t>USE OF SUBSTITUTE DATA</w:t>
      </w:r>
    </w:p>
    <w:p w14:paraId="0ECA208B"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9.25.1</w:t>
      </w:r>
      <w:r w:rsidRPr="00614295">
        <w:rPr>
          <w:rFonts w:ascii="Arial" w:hAnsi="Arial"/>
          <w:sz w:val="24"/>
          <w:szCs w:val="24"/>
          <w:lang w:eastAsia="en-GB"/>
        </w:rPr>
        <w:tab/>
        <w:t xml:space="preserve">Under Paragraphs 9.23 and 9.24 where no data is provided by the </w:t>
      </w:r>
      <w:r w:rsidRPr="00614295">
        <w:rPr>
          <w:rFonts w:ascii="Arial" w:hAnsi="Arial"/>
          <w:b/>
          <w:sz w:val="24"/>
          <w:szCs w:val="24"/>
          <w:lang w:eastAsia="en-GB"/>
        </w:rPr>
        <w:t>User</w:t>
      </w:r>
      <w:r w:rsidRPr="00614295">
        <w:rPr>
          <w:rFonts w:ascii="Arial" w:hAnsi="Arial"/>
          <w:sz w:val="24"/>
          <w:szCs w:val="24"/>
          <w:lang w:eastAsia="en-GB"/>
        </w:rPr>
        <w:t xml:space="preserve"> or the data is subject to dispute, </w:t>
      </w:r>
      <w:r w:rsidRPr="00614295">
        <w:rPr>
          <w:rFonts w:ascii="Arial" w:hAnsi="Arial"/>
          <w:b/>
          <w:sz w:val="24"/>
          <w:szCs w:val="24"/>
          <w:lang w:eastAsia="en-GB"/>
        </w:rPr>
        <w:t>The Company</w:t>
      </w:r>
      <w:r w:rsidRPr="00614295">
        <w:rPr>
          <w:rFonts w:ascii="Arial" w:hAnsi="Arial"/>
          <w:sz w:val="24"/>
          <w:szCs w:val="24"/>
          <w:lang w:eastAsia="en-GB"/>
        </w:rPr>
        <w:t xml:space="preserve"> shall use, for the purposes of calculating or forecasting the </w:t>
      </w:r>
      <w:r w:rsidRPr="00614295">
        <w:rPr>
          <w:rFonts w:ascii="Arial" w:hAnsi="Arial"/>
          <w:b/>
          <w:sz w:val="24"/>
          <w:szCs w:val="24"/>
          <w:lang w:eastAsia="en-GB"/>
        </w:rPr>
        <w:t>Transmission Network Use of System Charges</w:t>
      </w:r>
      <w:r w:rsidRPr="00614295">
        <w:rPr>
          <w:rFonts w:ascii="Arial" w:hAnsi="Arial"/>
          <w:sz w:val="24"/>
          <w:szCs w:val="24"/>
          <w:lang w:eastAsia="en-GB"/>
        </w:rPr>
        <w:t xml:space="preserve">, the data that it believes to be the most accurate until </w:t>
      </w:r>
      <w:r w:rsidRPr="00614295">
        <w:rPr>
          <w:rFonts w:ascii="Arial" w:hAnsi="Arial"/>
          <w:b/>
          <w:sz w:val="24"/>
          <w:szCs w:val="24"/>
          <w:lang w:eastAsia="en-GB"/>
        </w:rPr>
        <w:t>The Company</w:t>
      </w:r>
      <w:r w:rsidRPr="00614295">
        <w:rPr>
          <w:rFonts w:ascii="Arial" w:hAnsi="Arial"/>
          <w:sz w:val="24"/>
          <w:szCs w:val="24"/>
          <w:lang w:eastAsia="en-GB"/>
        </w:rPr>
        <w:t xml:space="preserve"> is satisfied with the data provided or any dispute has been resolved.</w:t>
      </w:r>
    </w:p>
    <w:p w14:paraId="7B4F20DA"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25AC396B"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9.25.2</w:t>
      </w:r>
      <w:r w:rsidRPr="00614295">
        <w:rPr>
          <w:rFonts w:ascii="Arial" w:hAnsi="Arial"/>
          <w:sz w:val="24"/>
          <w:szCs w:val="24"/>
          <w:lang w:eastAsia="en-GB"/>
        </w:rPr>
        <w:tab/>
        <w:t xml:space="preserve">For the avoidance of doubt, the use of substitute data as referred to in paragraph 9.25.1 will not affect the invoicing of </w:t>
      </w:r>
      <w:r w:rsidRPr="00614295">
        <w:rPr>
          <w:rFonts w:ascii="Arial" w:hAnsi="Arial"/>
          <w:b/>
          <w:sz w:val="24"/>
          <w:szCs w:val="24"/>
          <w:lang w:eastAsia="en-GB"/>
        </w:rPr>
        <w:t>The Company</w:t>
      </w:r>
      <w:r w:rsidRPr="00614295">
        <w:rPr>
          <w:rFonts w:ascii="Arial" w:hAnsi="Arial"/>
          <w:sz w:val="24"/>
          <w:szCs w:val="24"/>
          <w:lang w:eastAsia="en-GB"/>
        </w:rPr>
        <w:t xml:space="preserve"> by the </w:t>
      </w:r>
      <w:r w:rsidRPr="00614295">
        <w:rPr>
          <w:rFonts w:ascii="Arial" w:hAnsi="Arial"/>
          <w:b/>
          <w:sz w:val="24"/>
          <w:szCs w:val="24"/>
          <w:lang w:eastAsia="en-GB"/>
        </w:rPr>
        <w:t xml:space="preserve">User, </w:t>
      </w:r>
      <w:r w:rsidRPr="00614295">
        <w:rPr>
          <w:rFonts w:ascii="Arial" w:hAnsi="Arial"/>
          <w:sz w:val="24"/>
          <w:szCs w:val="24"/>
          <w:lang w:eastAsia="en-GB"/>
        </w:rPr>
        <w:t>or the</w:t>
      </w:r>
      <w:r w:rsidRPr="00614295">
        <w:rPr>
          <w:rFonts w:ascii="Arial" w:hAnsi="Arial"/>
          <w:b/>
          <w:sz w:val="24"/>
          <w:szCs w:val="24"/>
          <w:lang w:eastAsia="en-GB"/>
        </w:rPr>
        <w:t xml:space="preserve"> User </w:t>
      </w:r>
      <w:r w:rsidRPr="00614295">
        <w:rPr>
          <w:rFonts w:ascii="Arial" w:hAnsi="Arial"/>
          <w:sz w:val="24"/>
          <w:szCs w:val="24"/>
          <w:lang w:eastAsia="en-GB"/>
        </w:rPr>
        <w:t>by</w:t>
      </w:r>
      <w:r w:rsidRPr="00614295">
        <w:rPr>
          <w:rFonts w:ascii="Arial" w:hAnsi="Arial"/>
          <w:b/>
          <w:sz w:val="24"/>
          <w:szCs w:val="24"/>
          <w:lang w:eastAsia="en-GB"/>
        </w:rPr>
        <w:t xml:space="preserve"> The Company</w:t>
      </w:r>
      <w:r w:rsidRPr="00614295">
        <w:rPr>
          <w:rFonts w:ascii="Arial" w:hAnsi="Arial"/>
          <w:sz w:val="24"/>
          <w:szCs w:val="24"/>
          <w:lang w:eastAsia="en-GB"/>
        </w:rPr>
        <w:t>.</w:t>
      </w:r>
    </w:p>
    <w:p w14:paraId="5B2378D7"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ADFA811"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9.25.3</w:t>
      </w:r>
      <w:r w:rsidRPr="00614295">
        <w:rPr>
          <w:rFonts w:ascii="Arial" w:hAnsi="Arial"/>
          <w:sz w:val="24"/>
          <w:szCs w:val="24"/>
          <w:lang w:eastAsia="en-GB"/>
        </w:rPr>
        <w:tab/>
        <w:t xml:space="preserve">Where </w:t>
      </w:r>
      <w:r w:rsidRPr="00614295">
        <w:rPr>
          <w:rFonts w:ascii="Arial" w:hAnsi="Arial"/>
          <w:b/>
          <w:sz w:val="24"/>
          <w:szCs w:val="24"/>
          <w:lang w:eastAsia="en-GB"/>
        </w:rPr>
        <w:t>The Company</w:t>
      </w:r>
      <w:r w:rsidRPr="00614295">
        <w:rPr>
          <w:rFonts w:ascii="Arial" w:hAnsi="Arial"/>
          <w:sz w:val="24"/>
          <w:szCs w:val="24"/>
          <w:lang w:eastAsia="en-GB"/>
        </w:rPr>
        <w:t xml:space="preserve"> has used substitute data, </w:t>
      </w:r>
      <w:r w:rsidRPr="00614295">
        <w:rPr>
          <w:rFonts w:ascii="Arial" w:hAnsi="Arial"/>
          <w:b/>
          <w:sz w:val="24"/>
          <w:szCs w:val="24"/>
          <w:lang w:eastAsia="en-GB"/>
        </w:rPr>
        <w:t>The Company</w:t>
      </w:r>
      <w:r w:rsidRPr="00614295">
        <w:rPr>
          <w:rFonts w:ascii="Arial" w:hAnsi="Arial"/>
          <w:sz w:val="24"/>
          <w:szCs w:val="24"/>
          <w:lang w:eastAsia="en-GB"/>
        </w:rPr>
        <w:t xml:space="preserve"> shall notify the relevant </w:t>
      </w:r>
      <w:r w:rsidRPr="00614295">
        <w:rPr>
          <w:rFonts w:ascii="Arial" w:hAnsi="Arial"/>
          <w:b/>
          <w:sz w:val="24"/>
          <w:szCs w:val="24"/>
          <w:lang w:eastAsia="en-GB"/>
        </w:rPr>
        <w:t>User</w:t>
      </w:r>
      <w:r w:rsidRPr="00614295">
        <w:rPr>
          <w:rFonts w:ascii="Arial" w:hAnsi="Arial"/>
          <w:sz w:val="24"/>
          <w:szCs w:val="24"/>
          <w:lang w:eastAsia="en-GB"/>
        </w:rPr>
        <w:t xml:space="preserve">. </w:t>
      </w:r>
    </w:p>
    <w:p w14:paraId="713F9DD1"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30964EB1" w14:textId="77777777" w:rsidR="00E91E2F" w:rsidRPr="00614295" w:rsidRDefault="00E91E2F" w:rsidP="00E91E2F">
      <w:pPr>
        <w:spacing w:before="120" w:line="300" w:lineRule="atLeast"/>
        <w:ind w:left="1418" w:hanging="1418"/>
        <w:jc w:val="both"/>
        <w:rPr>
          <w:rFonts w:ascii="Arial" w:hAnsi="Arial"/>
          <w:sz w:val="20"/>
          <w:szCs w:val="24"/>
          <w:lang w:eastAsia="en-GB"/>
        </w:rPr>
      </w:pPr>
      <w:r w:rsidRPr="00614295">
        <w:rPr>
          <w:rFonts w:ascii="Arial" w:hAnsi="Arial"/>
          <w:sz w:val="24"/>
          <w:szCs w:val="24"/>
          <w:lang w:eastAsia="en-GB"/>
        </w:rPr>
        <w:t>9.25.4</w:t>
      </w:r>
      <w:r w:rsidRPr="00614295">
        <w:rPr>
          <w:rFonts w:ascii="Arial" w:hAnsi="Arial"/>
          <w:sz w:val="24"/>
          <w:szCs w:val="24"/>
          <w:lang w:eastAsia="en-GB"/>
        </w:rPr>
        <w:tab/>
        <w:t xml:space="preserve">If applicable, once any dispute has been resolved, charges shall be revised on the basis of the appropriate data. </w:t>
      </w:r>
    </w:p>
    <w:p w14:paraId="1155A835" w14:textId="77777777" w:rsidR="00E91E2F" w:rsidRPr="00614295" w:rsidRDefault="00E91E2F" w:rsidP="00E91E2F">
      <w:pPr>
        <w:keepLines/>
        <w:spacing w:before="200" w:after="120" w:line="300" w:lineRule="atLeast"/>
        <w:jc w:val="both"/>
        <w:outlineLvl w:val="2"/>
        <w:rPr>
          <w:rFonts w:ascii="Calibri" w:eastAsia="MS Gothic" w:hAnsi="Calibri"/>
          <w:b/>
          <w:bCs/>
          <w:color w:val="4F81BD"/>
          <w:sz w:val="20"/>
          <w:szCs w:val="24"/>
          <w:lang w:eastAsia="en-GB"/>
        </w:rPr>
      </w:pPr>
    </w:p>
    <w:p w14:paraId="1E22ACCF" w14:textId="77777777" w:rsidR="00E91E2F" w:rsidRPr="00614295" w:rsidRDefault="00E91E2F" w:rsidP="00E91E2F">
      <w:pPr>
        <w:keepNext/>
        <w:spacing w:before="120" w:after="240" w:line="300" w:lineRule="atLeast"/>
        <w:ind w:left="1418" w:hanging="1418"/>
        <w:jc w:val="both"/>
        <w:rPr>
          <w:rFonts w:ascii="Arial" w:hAnsi="Arial"/>
          <w:b/>
          <w:sz w:val="24"/>
          <w:szCs w:val="24"/>
          <w:lang w:eastAsia="en-GB"/>
        </w:rPr>
      </w:pPr>
      <w:r w:rsidRPr="00614295">
        <w:rPr>
          <w:rFonts w:ascii="Arial" w:hAnsi="Arial"/>
          <w:b/>
          <w:sz w:val="24"/>
          <w:szCs w:val="24"/>
          <w:lang w:eastAsia="en-GB"/>
        </w:rPr>
        <w:t>9.26</w:t>
      </w:r>
      <w:r w:rsidRPr="00614295">
        <w:rPr>
          <w:rFonts w:ascii="Arial" w:hAnsi="Arial"/>
          <w:b/>
          <w:sz w:val="24"/>
          <w:szCs w:val="24"/>
          <w:lang w:eastAsia="en-GB"/>
        </w:rPr>
        <w:tab/>
        <w:t xml:space="preserve">INVOICING </w:t>
      </w:r>
      <w:r w:rsidRPr="00614295">
        <w:rPr>
          <w:rFonts w:ascii="Arial" w:hAnsi="Arial"/>
          <w:b/>
          <w:caps/>
          <w:sz w:val="24"/>
          <w:szCs w:val="24"/>
          <w:lang w:eastAsia="en-GB"/>
        </w:rPr>
        <w:t>(Payment to the User)</w:t>
      </w:r>
    </w:p>
    <w:p w14:paraId="334C337A"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9.26.1</w:t>
      </w:r>
      <w:r w:rsidRPr="00614295">
        <w:rPr>
          <w:rFonts w:ascii="Arial" w:hAnsi="Arial"/>
          <w:sz w:val="24"/>
          <w:szCs w:val="24"/>
          <w:lang w:eastAsia="en-GB"/>
        </w:rPr>
        <w:tab/>
        <w:t xml:space="preserve">This section describes the process applied when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are made from </w:t>
      </w:r>
      <w:r w:rsidRPr="00614295">
        <w:rPr>
          <w:rFonts w:ascii="Arial" w:hAnsi="Arial"/>
          <w:b/>
          <w:sz w:val="24"/>
          <w:szCs w:val="24"/>
          <w:lang w:eastAsia="en-GB"/>
        </w:rPr>
        <w:t>The Company</w:t>
      </w:r>
      <w:r w:rsidRPr="00614295">
        <w:rPr>
          <w:rFonts w:ascii="Arial" w:hAnsi="Arial"/>
          <w:sz w:val="24"/>
          <w:szCs w:val="24"/>
          <w:lang w:eastAsia="en-GB"/>
        </w:rPr>
        <w:t xml:space="preserve"> to the </w:t>
      </w:r>
      <w:r w:rsidRPr="00614295">
        <w:rPr>
          <w:rFonts w:ascii="Arial" w:hAnsi="Arial"/>
          <w:b/>
          <w:sz w:val="24"/>
          <w:szCs w:val="24"/>
          <w:lang w:eastAsia="en-GB"/>
        </w:rPr>
        <w:t xml:space="preserve">User </w:t>
      </w:r>
      <w:r w:rsidRPr="00614295">
        <w:rPr>
          <w:rFonts w:ascii="Arial" w:hAnsi="Arial"/>
          <w:sz w:val="24"/>
          <w:szCs w:val="24"/>
          <w:lang w:eastAsia="en-GB"/>
        </w:rPr>
        <w:t xml:space="preserve">in a given </w:t>
      </w:r>
      <w:r w:rsidRPr="00614295">
        <w:rPr>
          <w:rFonts w:ascii="Arial" w:hAnsi="Arial"/>
          <w:b/>
          <w:sz w:val="24"/>
          <w:szCs w:val="24"/>
          <w:lang w:eastAsia="en-GB"/>
        </w:rPr>
        <w:t>Financial Year</w:t>
      </w:r>
      <w:r w:rsidRPr="00614295">
        <w:rPr>
          <w:rFonts w:ascii="Arial" w:hAnsi="Arial"/>
          <w:sz w:val="24"/>
          <w:szCs w:val="24"/>
          <w:lang w:eastAsia="en-GB"/>
        </w:rPr>
        <w:t>.</w:t>
      </w:r>
    </w:p>
    <w:p w14:paraId="0D5FA498"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293A0375"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9.26.2</w:t>
      </w:r>
      <w:r w:rsidRPr="00614295">
        <w:rPr>
          <w:rFonts w:ascii="Arial" w:hAnsi="Arial"/>
          <w:sz w:val="24"/>
          <w:szCs w:val="24"/>
          <w:lang w:eastAsia="en-GB"/>
        </w:rPr>
        <w:tab/>
        <w:t xml:space="preserve">The </w:t>
      </w:r>
      <w:r w:rsidRPr="00614295">
        <w:rPr>
          <w:rFonts w:ascii="Arial" w:hAnsi="Arial"/>
          <w:b/>
          <w:sz w:val="24"/>
          <w:szCs w:val="24"/>
          <w:lang w:eastAsia="en-GB"/>
        </w:rPr>
        <w:t>User</w:t>
      </w:r>
      <w:r w:rsidRPr="00614295">
        <w:rPr>
          <w:rFonts w:ascii="Arial" w:hAnsi="Arial"/>
          <w:sz w:val="24"/>
          <w:szCs w:val="24"/>
          <w:lang w:eastAsia="en-GB"/>
        </w:rPr>
        <w:t xml:space="preserve"> shall receive payment from </w:t>
      </w:r>
      <w:r w:rsidRPr="00614295">
        <w:rPr>
          <w:rFonts w:ascii="Arial" w:hAnsi="Arial"/>
          <w:b/>
          <w:sz w:val="24"/>
          <w:szCs w:val="24"/>
          <w:lang w:eastAsia="en-GB"/>
        </w:rPr>
        <w:t>The Company</w:t>
      </w:r>
      <w:r w:rsidRPr="00614295">
        <w:rPr>
          <w:rFonts w:ascii="Arial" w:hAnsi="Arial"/>
          <w:sz w:val="24"/>
          <w:szCs w:val="24"/>
          <w:lang w:eastAsia="en-GB"/>
        </w:rPr>
        <w:t xml:space="preserve"> for the </w:t>
      </w:r>
      <w:r w:rsidRPr="00614295">
        <w:rPr>
          <w:rFonts w:ascii="Arial" w:hAnsi="Arial"/>
          <w:b/>
          <w:sz w:val="24"/>
          <w:szCs w:val="24"/>
          <w:lang w:eastAsia="en-GB"/>
        </w:rPr>
        <w:t>Interconnector Adjustment</w:t>
      </w:r>
      <w:r w:rsidRPr="00614295">
        <w:rPr>
          <w:rFonts w:ascii="Arial" w:hAnsi="Arial"/>
          <w:sz w:val="24"/>
          <w:szCs w:val="24"/>
          <w:lang w:eastAsia="en-GB"/>
        </w:rPr>
        <w:t xml:space="preserve"> </w:t>
      </w:r>
      <w:r w:rsidRPr="00614295">
        <w:rPr>
          <w:rFonts w:ascii="Arial" w:hAnsi="Arial"/>
          <w:b/>
          <w:sz w:val="24"/>
          <w:szCs w:val="24"/>
          <w:lang w:eastAsia="en-GB"/>
        </w:rPr>
        <w:t xml:space="preserve">Payments </w:t>
      </w:r>
      <w:r w:rsidRPr="00614295">
        <w:rPr>
          <w:rFonts w:ascii="Arial" w:hAnsi="Arial"/>
          <w:sz w:val="24"/>
          <w:szCs w:val="24"/>
          <w:lang w:eastAsia="en-GB"/>
        </w:rPr>
        <w:t xml:space="preserve">in monthly instalments.  By 1 October each year </w:t>
      </w:r>
      <w:r w:rsidRPr="00614295">
        <w:rPr>
          <w:rFonts w:ascii="Arial" w:hAnsi="Arial"/>
          <w:b/>
          <w:sz w:val="24"/>
          <w:szCs w:val="24"/>
          <w:lang w:eastAsia="en-GB"/>
        </w:rPr>
        <w:t>The Company</w:t>
      </w:r>
      <w:r w:rsidRPr="00614295">
        <w:rPr>
          <w:rFonts w:ascii="Arial" w:hAnsi="Arial"/>
          <w:sz w:val="24"/>
          <w:szCs w:val="24"/>
          <w:lang w:eastAsia="en-GB"/>
        </w:rPr>
        <w:t xml:space="preserve"> shall email the </w:t>
      </w:r>
      <w:r w:rsidRPr="00614295">
        <w:rPr>
          <w:rFonts w:ascii="Arial" w:hAnsi="Arial"/>
          <w:b/>
          <w:sz w:val="24"/>
          <w:szCs w:val="24"/>
          <w:lang w:eastAsia="en-GB"/>
        </w:rPr>
        <w:t>User</w:t>
      </w:r>
      <w:r w:rsidRPr="00614295">
        <w:rPr>
          <w:rFonts w:ascii="Arial" w:hAnsi="Arial"/>
          <w:sz w:val="24"/>
          <w:szCs w:val="24"/>
          <w:lang w:eastAsia="en-GB"/>
        </w:rPr>
        <w:t xml:space="preserve"> requesting a forecast of their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only. The </w:t>
      </w:r>
      <w:r w:rsidRPr="00614295">
        <w:rPr>
          <w:rFonts w:ascii="Arial" w:hAnsi="Arial"/>
          <w:b/>
          <w:sz w:val="24"/>
          <w:szCs w:val="24"/>
          <w:lang w:eastAsia="en-GB"/>
        </w:rPr>
        <w:t>Interconnector</w:t>
      </w:r>
      <w:r w:rsidRPr="00614295">
        <w:rPr>
          <w:rFonts w:ascii="Arial" w:hAnsi="Arial"/>
          <w:sz w:val="24"/>
          <w:szCs w:val="24"/>
          <w:lang w:eastAsia="en-GB"/>
        </w:rPr>
        <w:t xml:space="preserve"> shall email </w:t>
      </w:r>
      <w:r w:rsidRPr="00614295">
        <w:rPr>
          <w:rFonts w:ascii="Arial" w:hAnsi="Arial"/>
          <w:b/>
          <w:sz w:val="24"/>
          <w:szCs w:val="24"/>
          <w:lang w:eastAsia="en-GB"/>
        </w:rPr>
        <w:t>The Company</w:t>
      </w:r>
      <w:r w:rsidRPr="00614295">
        <w:rPr>
          <w:rFonts w:ascii="Arial" w:hAnsi="Arial"/>
          <w:sz w:val="24"/>
          <w:szCs w:val="24"/>
          <w:lang w:eastAsia="en-GB"/>
        </w:rPr>
        <w:t xml:space="preserve">, on or before 1st November each year, their forecast of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Revisions to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can be made up to 25th January each year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w:t>
      </w:r>
    </w:p>
    <w:p w14:paraId="31A367BC"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64CF7508"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9.26.3</w:t>
      </w:r>
      <w:r w:rsidRPr="00614295">
        <w:rPr>
          <w:rFonts w:ascii="Arial" w:hAnsi="Arial"/>
          <w:sz w:val="24"/>
          <w:szCs w:val="24"/>
          <w:lang w:eastAsia="en-GB"/>
        </w:rPr>
        <w:tab/>
        <w:t xml:space="preserve">The amount forecast in Paragraph 9.26.2 shall be accompanied by an invoicing schedule to detail the annual and monthly </w:t>
      </w:r>
      <w:r w:rsidRPr="00614295">
        <w:rPr>
          <w:rFonts w:ascii="Arial" w:hAnsi="Arial"/>
          <w:sz w:val="24"/>
          <w:szCs w:val="24"/>
          <w:lang w:eastAsia="en-GB"/>
        </w:rPr>
        <w:lastRenderedPageBreak/>
        <w:t xml:space="preserve">amounts for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as defined in the </w:t>
      </w:r>
      <w:r w:rsidRPr="00614295">
        <w:rPr>
          <w:rFonts w:ascii="Arial" w:hAnsi="Arial"/>
          <w:b/>
          <w:sz w:val="24"/>
          <w:szCs w:val="24"/>
          <w:lang w:eastAsia="en-GB"/>
        </w:rPr>
        <w:t>Interconnector</w:t>
      </w:r>
      <w:r w:rsidRPr="00614295">
        <w:rPr>
          <w:rFonts w:ascii="Arial" w:hAnsi="Arial"/>
          <w:sz w:val="24"/>
          <w:szCs w:val="24"/>
          <w:lang w:eastAsia="en-GB"/>
        </w:rPr>
        <w:t xml:space="preserve"> Licences. </w:t>
      </w:r>
    </w:p>
    <w:p w14:paraId="05C996AA"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21A5BAAC"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9.26.4</w:t>
      </w:r>
      <w:r w:rsidRPr="00614295">
        <w:rPr>
          <w:rFonts w:ascii="Arial" w:hAnsi="Arial"/>
          <w:sz w:val="24"/>
          <w:szCs w:val="24"/>
          <w:lang w:eastAsia="en-GB"/>
        </w:rPr>
        <w:tab/>
        <w:t xml:space="preserve">The </w:t>
      </w:r>
      <w:r w:rsidRPr="00614295">
        <w:rPr>
          <w:rFonts w:ascii="Arial" w:hAnsi="Arial"/>
          <w:b/>
          <w:sz w:val="24"/>
          <w:szCs w:val="24"/>
          <w:lang w:eastAsia="en-GB"/>
        </w:rPr>
        <w:t>User</w:t>
      </w:r>
      <w:r w:rsidRPr="00614295">
        <w:rPr>
          <w:rFonts w:ascii="Arial" w:hAnsi="Arial"/>
          <w:sz w:val="24"/>
          <w:szCs w:val="24"/>
          <w:lang w:eastAsia="en-GB"/>
        </w:rPr>
        <w:t xml:space="preserve"> shall invoice </w:t>
      </w:r>
      <w:r w:rsidRPr="00614295">
        <w:rPr>
          <w:rFonts w:ascii="Arial" w:hAnsi="Arial"/>
          <w:b/>
          <w:sz w:val="24"/>
          <w:szCs w:val="24"/>
          <w:lang w:eastAsia="en-GB"/>
        </w:rPr>
        <w:t>The Company</w:t>
      </w:r>
      <w:r w:rsidRPr="00614295">
        <w:rPr>
          <w:rFonts w:ascii="Arial" w:hAnsi="Arial"/>
          <w:sz w:val="24"/>
          <w:szCs w:val="24"/>
          <w:lang w:eastAsia="en-GB"/>
        </w:rPr>
        <w:t xml:space="preserve"> equal amounts over the remaining months of the </w:t>
      </w:r>
      <w:r w:rsidRPr="00614295">
        <w:rPr>
          <w:rFonts w:ascii="Arial" w:hAnsi="Arial"/>
          <w:b/>
          <w:sz w:val="24"/>
          <w:szCs w:val="24"/>
          <w:lang w:eastAsia="en-GB"/>
        </w:rPr>
        <w:t>Financial Year</w:t>
      </w:r>
      <w:r w:rsidRPr="00614295">
        <w:rPr>
          <w:rFonts w:ascii="Arial" w:hAnsi="Arial"/>
          <w:sz w:val="24"/>
          <w:szCs w:val="24"/>
          <w:lang w:eastAsia="en-GB"/>
        </w:rPr>
        <w:t xml:space="preserve">, matching the amounts shown in the schedule provided under Paragraph 9.26.3 and totalling the annual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w:t>
      </w:r>
      <w:r w:rsidRPr="00614295">
        <w:rPr>
          <w:rFonts w:ascii="Arial" w:hAnsi="Arial"/>
          <w:b/>
          <w:sz w:val="24"/>
          <w:szCs w:val="24"/>
          <w:lang w:eastAsia="en-GB"/>
        </w:rPr>
        <w:t>The Company</w:t>
      </w:r>
      <w:r w:rsidRPr="00614295">
        <w:rPr>
          <w:rFonts w:ascii="Arial" w:hAnsi="Arial"/>
          <w:sz w:val="24"/>
          <w:szCs w:val="24"/>
          <w:lang w:eastAsia="en-GB"/>
        </w:rPr>
        <w:t xml:space="preserve"> shall pay the recurrent monthly </w:t>
      </w:r>
      <w:r w:rsidRPr="00614295">
        <w:rPr>
          <w:rFonts w:ascii="Arial" w:hAnsi="Arial"/>
          <w:b/>
          <w:sz w:val="24"/>
          <w:szCs w:val="24"/>
          <w:lang w:eastAsia="en-GB"/>
        </w:rPr>
        <w:t xml:space="preserve">User </w:t>
      </w:r>
      <w:r w:rsidRPr="00614295">
        <w:rPr>
          <w:rFonts w:ascii="Arial" w:hAnsi="Arial"/>
          <w:sz w:val="24"/>
          <w:szCs w:val="24"/>
          <w:lang w:eastAsia="en-GB"/>
        </w:rPr>
        <w:t>invoice on the later of</w:t>
      </w:r>
    </w:p>
    <w:p w14:paraId="6DF713D3" w14:textId="77777777" w:rsidR="00E91E2F" w:rsidRPr="00614295" w:rsidRDefault="00E91E2F" w:rsidP="00E91E2F">
      <w:pPr>
        <w:numPr>
          <w:ilvl w:val="0"/>
          <w:numId w:val="15"/>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 xml:space="preserve">the 15th day following the day that the </w:t>
      </w:r>
      <w:r w:rsidRPr="00614295">
        <w:rPr>
          <w:rFonts w:ascii="Arial" w:hAnsi="Arial"/>
          <w:b/>
          <w:sz w:val="24"/>
          <w:szCs w:val="24"/>
          <w:lang w:eastAsia="en-GB"/>
        </w:rPr>
        <w:t>User’s</w:t>
      </w:r>
      <w:r w:rsidRPr="00614295">
        <w:rPr>
          <w:rFonts w:ascii="Arial" w:hAnsi="Arial"/>
          <w:sz w:val="24"/>
          <w:szCs w:val="24"/>
          <w:lang w:eastAsia="en-GB"/>
        </w:rPr>
        <w:t xml:space="preserve"> invoice was despatched; and</w:t>
      </w:r>
    </w:p>
    <w:p w14:paraId="3AC08076" w14:textId="77777777" w:rsidR="00E91E2F" w:rsidRPr="00614295" w:rsidRDefault="00E91E2F" w:rsidP="00E91E2F">
      <w:pPr>
        <w:numPr>
          <w:ilvl w:val="0"/>
          <w:numId w:val="15"/>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the 16th day of the month to which the invoiced payments relate,</w:t>
      </w:r>
    </w:p>
    <w:p w14:paraId="060CFD9F" w14:textId="77777777" w:rsidR="00E91E2F" w:rsidRPr="00614295" w:rsidRDefault="00E91E2F" w:rsidP="00E91E2F">
      <w:pPr>
        <w:numPr>
          <w:ilvl w:val="0"/>
          <w:numId w:val="15"/>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 xml:space="preserve">unless, in such case, such payment day is not a </w:t>
      </w:r>
      <w:r w:rsidRPr="00614295">
        <w:rPr>
          <w:rFonts w:ascii="Arial" w:hAnsi="Arial"/>
          <w:b/>
          <w:sz w:val="24"/>
          <w:szCs w:val="24"/>
          <w:lang w:eastAsia="en-GB"/>
        </w:rPr>
        <w:t>Business Day</w:t>
      </w:r>
      <w:r w:rsidRPr="00614295">
        <w:rPr>
          <w:rFonts w:ascii="Arial" w:hAnsi="Arial"/>
          <w:sz w:val="24"/>
          <w:szCs w:val="24"/>
          <w:lang w:eastAsia="en-GB"/>
        </w:rPr>
        <w:t xml:space="preserve"> in which case payment shall be made on the next </w:t>
      </w:r>
      <w:r w:rsidRPr="00614295">
        <w:rPr>
          <w:rFonts w:ascii="Arial" w:hAnsi="Arial"/>
          <w:b/>
          <w:sz w:val="24"/>
          <w:szCs w:val="24"/>
          <w:lang w:eastAsia="en-GB"/>
        </w:rPr>
        <w:t>Business Day</w:t>
      </w:r>
      <w:r w:rsidRPr="00614295">
        <w:rPr>
          <w:rFonts w:ascii="Arial" w:hAnsi="Arial"/>
          <w:sz w:val="24"/>
          <w:szCs w:val="24"/>
          <w:lang w:eastAsia="en-GB"/>
        </w:rPr>
        <w:t>.</w:t>
      </w:r>
    </w:p>
    <w:p w14:paraId="3B6A6C91"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CD3CC2A"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9.26.5</w:t>
      </w:r>
      <w:r w:rsidRPr="00614295">
        <w:rPr>
          <w:rFonts w:ascii="Arial" w:hAnsi="Arial"/>
          <w:sz w:val="24"/>
          <w:szCs w:val="24"/>
          <w:lang w:eastAsia="en-GB"/>
        </w:rPr>
        <w:tab/>
        <w:t xml:space="preserve">Paper invoices will be despatched by post, and supported by fax and or email, where feasible, to </w:t>
      </w:r>
      <w:r w:rsidRPr="00614295">
        <w:rPr>
          <w:rFonts w:ascii="Arial" w:hAnsi="Arial"/>
          <w:b/>
          <w:sz w:val="24"/>
          <w:szCs w:val="24"/>
          <w:lang w:eastAsia="en-GB"/>
        </w:rPr>
        <w:t>The Company</w:t>
      </w:r>
      <w:r w:rsidRPr="00614295">
        <w:rPr>
          <w:rFonts w:ascii="Arial" w:hAnsi="Arial"/>
          <w:sz w:val="24"/>
          <w:szCs w:val="24"/>
          <w:lang w:eastAsia="en-GB"/>
        </w:rPr>
        <w:t xml:space="preserve">. The </w:t>
      </w:r>
      <w:r w:rsidRPr="00614295">
        <w:rPr>
          <w:rFonts w:ascii="Arial" w:hAnsi="Arial"/>
          <w:b/>
          <w:sz w:val="24"/>
          <w:szCs w:val="24"/>
          <w:lang w:eastAsia="en-GB"/>
        </w:rPr>
        <w:t>User’s</w:t>
      </w:r>
      <w:r w:rsidRPr="00614295">
        <w:rPr>
          <w:rFonts w:ascii="Arial" w:hAnsi="Arial"/>
          <w:sz w:val="24"/>
          <w:szCs w:val="24"/>
          <w:lang w:eastAsia="en-GB"/>
        </w:rPr>
        <w:t xml:space="preserve"> bank account details shall be included with each monthly invoice.</w:t>
      </w:r>
    </w:p>
    <w:p w14:paraId="644C7120"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639CBADB"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9.26.6</w:t>
      </w:r>
      <w:r w:rsidRPr="00614295">
        <w:rPr>
          <w:rFonts w:ascii="Arial" w:hAnsi="Arial"/>
          <w:sz w:val="24"/>
          <w:szCs w:val="24"/>
          <w:lang w:eastAsia="en-GB"/>
        </w:rPr>
        <w:tab/>
        <w:t>All payments will be by BACS.</w:t>
      </w:r>
    </w:p>
    <w:p w14:paraId="0EB9426C"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435DB0F"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9.26.7</w:t>
      </w:r>
      <w:r w:rsidRPr="00614295">
        <w:rPr>
          <w:rFonts w:ascii="Arial" w:hAnsi="Arial"/>
          <w:sz w:val="24"/>
          <w:szCs w:val="24"/>
          <w:lang w:eastAsia="en-GB"/>
        </w:rPr>
        <w:tab/>
        <w:t xml:space="preserve">Only under exceptional circumstances, can </w:t>
      </w:r>
      <w:r w:rsidRPr="00614295">
        <w:rPr>
          <w:rFonts w:ascii="Arial" w:hAnsi="Arial"/>
          <w:b/>
          <w:sz w:val="24"/>
          <w:szCs w:val="24"/>
          <w:lang w:eastAsia="en-GB"/>
        </w:rPr>
        <w:t xml:space="preserve">Interconnector Adjustment Payments </w:t>
      </w:r>
      <w:r w:rsidRPr="00614295">
        <w:rPr>
          <w:rFonts w:ascii="Arial" w:hAnsi="Arial"/>
          <w:sz w:val="24"/>
          <w:szCs w:val="24"/>
          <w:lang w:eastAsia="en-GB"/>
        </w:rPr>
        <w:t>from</w:t>
      </w:r>
      <w:r w:rsidRPr="00614295">
        <w:rPr>
          <w:rFonts w:ascii="Arial" w:hAnsi="Arial"/>
          <w:b/>
          <w:sz w:val="24"/>
          <w:szCs w:val="24"/>
          <w:lang w:eastAsia="en-GB"/>
        </w:rPr>
        <w:t xml:space="preserve"> The Company</w:t>
      </w:r>
      <w:r w:rsidRPr="00614295">
        <w:rPr>
          <w:rFonts w:ascii="Arial" w:hAnsi="Arial"/>
          <w:sz w:val="24"/>
          <w:szCs w:val="24"/>
          <w:lang w:eastAsia="en-GB"/>
        </w:rPr>
        <w:t xml:space="preserve"> be changed after final notification on 25th January. Exceptional circumstances mean an event or circumstance that is beyond the reasonable control of the licensee and for which it should not reasonably bear the financial risk.</w:t>
      </w:r>
    </w:p>
    <w:p w14:paraId="5121C6A2" w14:textId="77777777" w:rsidR="00E91E2F" w:rsidRPr="00614295" w:rsidRDefault="00E91E2F" w:rsidP="00E91E2F">
      <w:pPr>
        <w:spacing w:before="120" w:line="300" w:lineRule="atLeast"/>
        <w:jc w:val="both"/>
        <w:rPr>
          <w:rFonts w:ascii="Arial" w:hAnsi="Arial"/>
          <w:sz w:val="20"/>
          <w:szCs w:val="24"/>
          <w:lang w:eastAsia="en-GB"/>
        </w:rPr>
      </w:pPr>
    </w:p>
    <w:p w14:paraId="17CE1C2E" w14:textId="77777777" w:rsidR="00E91E2F" w:rsidRPr="00614295" w:rsidRDefault="00E91E2F" w:rsidP="00E91E2F">
      <w:pPr>
        <w:keepNext/>
        <w:spacing w:before="120" w:after="240" w:line="300" w:lineRule="atLeast"/>
        <w:ind w:left="1418" w:hanging="1418"/>
        <w:jc w:val="both"/>
        <w:rPr>
          <w:rFonts w:ascii="Arial" w:hAnsi="Arial"/>
          <w:b/>
          <w:sz w:val="24"/>
          <w:szCs w:val="24"/>
          <w:lang w:eastAsia="en-GB"/>
        </w:rPr>
      </w:pPr>
      <w:r w:rsidRPr="00614295">
        <w:rPr>
          <w:rFonts w:ascii="Arial" w:hAnsi="Arial"/>
          <w:b/>
          <w:sz w:val="24"/>
          <w:szCs w:val="24"/>
          <w:lang w:eastAsia="en-GB"/>
        </w:rPr>
        <w:t>9.27</w:t>
      </w:r>
      <w:r w:rsidRPr="00614295">
        <w:rPr>
          <w:rFonts w:ascii="Arial" w:hAnsi="Arial"/>
          <w:b/>
          <w:sz w:val="24"/>
          <w:szCs w:val="24"/>
          <w:lang w:eastAsia="en-GB"/>
        </w:rPr>
        <w:tab/>
        <w:t xml:space="preserve">PAYMENT </w:t>
      </w:r>
      <w:r w:rsidRPr="00614295">
        <w:rPr>
          <w:rFonts w:ascii="Arial" w:hAnsi="Arial"/>
          <w:b/>
          <w:caps/>
          <w:sz w:val="24"/>
          <w:szCs w:val="24"/>
          <w:lang w:eastAsia="en-GB"/>
        </w:rPr>
        <w:t>(Payment to the Company)</w:t>
      </w:r>
    </w:p>
    <w:p w14:paraId="591BD6B1"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9.27.1</w:t>
      </w:r>
      <w:r w:rsidRPr="00614295">
        <w:rPr>
          <w:rFonts w:ascii="Arial" w:hAnsi="Arial"/>
          <w:sz w:val="24"/>
          <w:szCs w:val="24"/>
          <w:lang w:eastAsia="en-GB"/>
        </w:rPr>
        <w:tab/>
        <w:t xml:space="preserve">This section describes the process for when </w:t>
      </w:r>
      <w:r w:rsidRPr="00614295">
        <w:rPr>
          <w:rFonts w:ascii="Arial" w:hAnsi="Arial"/>
          <w:b/>
          <w:sz w:val="24"/>
          <w:szCs w:val="24"/>
          <w:lang w:eastAsia="en-GB"/>
        </w:rPr>
        <w:t xml:space="preserve">Interconnector Adjustment Payments </w:t>
      </w:r>
      <w:r w:rsidRPr="00614295">
        <w:rPr>
          <w:rFonts w:ascii="Arial" w:hAnsi="Arial"/>
          <w:sz w:val="24"/>
          <w:szCs w:val="24"/>
          <w:lang w:eastAsia="en-GB"/>
        </w:rPr>
        <w:t xml:space="preserve">are made from the </w:t>
      </w:r>
      <w:r w:rsidRPr="00614295">
        <w:rPr>
          <w:rFonts w:ascii="Arial" w:hAnsi="Arial"/>
          <w:b/>
          <w:sz w:val="24"/>
          <w:szCs w:val="24"/>
          <w:lang w:eastAsia="en-GB"/>
        </w:rPr>
        <w:t>User</w:t>
      </w:r>
      <w:r w:rsidRPr="00614295">
        <w:rPr>
          <w:rFonts w:ascii="Arial" w:hAnsi="Arial"/>
          <w:sz w:val="24"/>
          <w:szCs w:val="24"/>
          <w:lang w:eastAsia="en-GB"/>
        </w:rPr>
        <w:t xml:space="preserve"> to </w:t>
      </w:r>
      <w:r w:rsidRPr="00614295">
        <w:rPr>
          <w:rFonts w:ascii="Arial" w:hAnsi="Arial"/>
          <w:b/>
          <w:sz w:val="24"/>
          <w:szCs w:val="24"/>
          <w:lang w:eastAsia="en-GB"/>
        </w:rPr>
        <w:t xml:space="preserve">The Company </w:t>
      </w:r>
      <w:r w:rsidRPr="00614295">
        <w:rPr>
          <w:rFonts w:ascii="Arial" w:hAnsi="Arial"/>
          <w:sz w:val="24"/>
          <w:szCs w:val="24"/>
          <w:lang w:eastAsia="en-GB"/>
        </w:rPr>
        <w:t xml:space="preserve">in a given </w:t>
      </w:r>
      <w:r w:rsidRPr="00614295">
        <w:rPr>
          <w:rFonts w:ascii="Arial" w:hAnsi="Arial"/>
          <w:b/>
          <w:sz w:val="24"/>
          <w:szCs w:val="24"/>
          <w:lang w:eastAsia="en-GB"/>
        </w:rPr>
        <w:t>Financial Year</w:t>
      </w:r>
      <w:r w:rsidRPr="00614295">
        <w:rPr>
          <w:rFonts w:ascii="Arial" w:hAnsi="Arial"/>
          <w:sz w:val="24"/>
          <w:szCs w:val="24"/>
          <w:lang w:eastAsia="en-GB"/>
        </w:rPr>
        <w:t>.</w:t>
      </w:r>
    </w:p>
    <w:p w14:paraId="1C08372B"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0239318F"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9.27.2</w:t>
      </w:r>
      <w:r w:rsidRPr="00614295">
        <w:rPr>
          <w:rFonts w:ascii="Arial" w:hAnsi="Arial"/>
          <w:sz w:val="24"/>
          <w:szCs w:val="24"/>
          <w:lang w:eastAsia="en-GB"/>
        </w:rPr>
        <w:tab/>
      </w:r>
      <w:r w:rsidRPr="00614295">
        <w:rPr>
          <w:rFonts w:ascii="Arial" w:hAnsi="Arial"/>
          <w:b/>
          <w:sz w:val="24"/>
          <w:szCs w:val="24"/>
          <w:lang w:eastAsia="en-GB"/>
        </w:rPr>
        <w:t>The Company</w:t>
      </w:r>
      <w:r w:rsidRPr="00614295">
        <w:rPr>
          <w:rFonts w:ascii="Arial" w:hAnsi="Arial"/>
          <w:sz w:val="24"/>
          <w:szCs w:val="24"/>
          <w:lang w:eastAsia="en-GB"/>
        </w:rPr>
        <w:t xml:space="preserve"> shall receive payment of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from the</w:t>
      </w:r>
      <w:r w:rsidRPr="00614295">
        <w:rPr>
          <w:rFonts w:ascii="Arial" w:hAnsi="Arial"/>
          <w:b/>
          <w:sz w:val="24"/>
          <w:szCs w:val="24"/>
          <w:lang w:eastAsia="en-GB"/>
        </w:rPr>
        <w:t xml:space="preserve"> User </w:t>
      </w:r>
      <w:r w:rsidRPr="00614295">
        <w:rPr>
          <w:rFonts w:ascii="Arial" w:hAnsi="Arial"/>
          <w:sz w:val="24"/>
          <w:szCs w:val="24"/>
          <w:lang w:eastAsia="en-GB"/>
        </w:rPr>
        <w:t xml:space="preserve">in monthly instalments.  By </w:t>
      </w:r>
      <w:r w:rsidRPr="00614295">
        <w:rPr>
          <w:rFonts w:ascii="Arial" w:hAnsi="Arial"/>
          <w:sz w:val="24"/>
          <w:szCs w:val="24"/>
          <w:lang w:eastAsia="en-GB"/>
        </w:rPr>
        <w:lastRenderedPageBreak/>
        <w:t xml:space="preserve">1 October each year </w:t>
      </w:r>
      <w:r w:rsidRPr="00614295">
        <w:rPr>
          <w:rFonts w:ascii="Arial" w:hAnsi="Arial"/>
          <w:b/>
          <w:sz w:val="24"/>
          <w:szCs w:val="24"/>
          <w:lang w:eastAsia="en-GB"/>
        </w:rPr>
        <w:t>The Company</w:t>
      </w:r>
      <w:r w:rsidRPr="00614295">
        <w:rPr>
          <w:rFonts w:ascii="Arial" w:hAnsi="Arial"/>
          <w:sz w:val="24"/>
          <w:szCs w:val="24"/>
          <w:lang w:eastAsia="en-GB"/>
        </w:rPr>
        <w:t xml:space="preserve"> shall email the </w:t>
      </w:r>
      <w:r w:rsidRPr="00614295">
        <w:rPr>
          <w:rFonts w:ascii="Arial" w:hAnsi="Arial"/>
          <w:b/>
          <w:sz w:val="24"/>
          <w:szCs w:val="24"/>
          <w:lang w:eastAsia="en-GB"/>
        </w:rPr>
        <w:t xml:space="preserve">User </w:t>
      </w:r>
      <w:r w:rsidRPr="00614295">
        <w:rPr>
          <w:rFonts w:ascii="Arial" w:hAnsi="Arial"/>
          <w:sz w:val="24"/>
          <w:szCs w:val="24"/>
          <w:lang w:eastAsia="en-GB"/>
        </w:rPr>
        <w:t xml:space="preserve">requesting a forecast of their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The </w:t>
      </w:r>
      <w:r w:rsidRPr="00614295">
        <w:rPr>
          <w:rFonts w:ascii="Arial" w:hAnsi="Arial"/>
          <w:b/>
          <w:sz w:val="24"/>
          <w:szCs w:val="24"/>
          <w:lang w:eastAsia="en-GB"/>
        </w:rPr>
        <w:t>User</w:t>
      </w:r>
      <w:r w:rsidRPr="00614295">
        <w:rPr>
          <w:rFonts w:ascii="Arial" w:hAnsi="Arial"/>
          <w:sz w:val="24"/>
          <w:szCs w:val="24"/>
          <w:lang w:eastAsia="en-GB"/>
        </w:rPr>
        <w:t xml:space="preserve"> shall email </w:t>
      </w:r>
      <w:r w:rsidRPr="00614295">
        <w:rPr>
          <w:rFonts w:ascii="Arial" w:hAnsi="Arial"/>
          <w:b/>
          <w:sz w:val="24"/>
          <w:szCs w:val="24"/>
          <w:lang w:eastAsia="en-GB"/>
        </w:rPr>
        <w:t>The Company</w:t>
      </w:r>
      <w:r w:rsidRPr="00614295">
        <w:rPr>
          <w:rFonts w:ascii="Arial" w:hAnsi="Arial"/>
          <w:sz w:val="24"/>
          <w:szCs w:val="24"/>
          <w:lang w:eastAsia="en-GB"/>
        </w:rPr>
        <w:t xml:space="preserve">, on or before 1st November each year, their forecast of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for the following </w:t>
      </w:r>
      <w:r w:rsidRPr="00614295">
        <w:rPr>
          <w:rFonts w:ascii="Arial" w:hAnsi="Arial"/>
          <w:b/>
          <w:sz w:val="24"/>
          <w:szCs w:val="24"/>
          <w:lang w:eastAsia="en-GB"/>
        </w:rPr>
        <w:t xml:space="preserve">Financial Year </w:t>
      </w:r>
      <w:r w:rsidRPr="00614295">
        <w:rPr>
          <w:rFonts w:ascii="Arial" w:hAnsi="Arial"/>
          <w:sz w:val="24"/>
          <w:szCs w:val="24"/>
          <w:lang w:eastAsia="en-GB"/>
        </w:rPr>
        <w:t xml:space="preserve">only.  Revisions to the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can be made up to 25th January each year for the following </w:t>
      </w:r>
      <w:r w:rsidRPr="00614295">
        <w:rPr>
          <w:rFonts w:ascii="Arial" w:hAnsi="Arial"/>
          <w:b/>
          <w:sz w:val="24"/>
          <w:szCs w:val="24"/>
          <w:lang w:eastAsia="en-GB"/>
        </w:rPr>
        <w:t>Financial Year</w:t>
      </w:r>
      <w:r w:rsidRPr="00614295">
        <w:rPr>
          <w:rFonts w:ascii="Arial" w:hAnsi="Arial"/>
          <w:sz w:val="24"/>
          <w:szCs w:val="24"/>
          <w:lang w:eastAsia="en-GB"/>
        </w:rPr>
        <w:t xml:space="preserve">. </w:t>
      </w:r>
    </w:p>
    <w:p w14:paraId="672EF29E"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0F1E9608"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9.27.3</w:t>
      </w:r>
      <w:r w:rsidRPr="00614295">
        <w:rPr>
          <w:rFonts w:ascii="Arial" w:hAnsi="Arial"/>
          <w:sz w:val="24"/>
          <w:szCs w:val="24"/>
          <w:lang w:eastAsia="en-GB"/>
        </w:rPr>
        <w:tab/>
        <w:t xml:space="preserve">The amount forecast in Paragraph 9.27.2 shall be accompanied by an invoicing schedule to detail the annual and monthly amounts for </w:t>
      </w:r>
      <w:r w:rsidRPr="00614295">
        <w:rPr>
          <w:rFonts w:ascii="Arial" w:hAnsi="Arial"/>
          <w:b/>
          <w:sz w:val="24"/>
          <w:szCs w:val="24"/>
          <w:lang w:eastAsia="en-GB"/>
        </w:rPr>
        <w:t>Interconnector Adjustment Payments</w:t>
      </w:r>
      <w:r w:rsidRPr="00614295">
        <w:rPr>
          <w:rFonts w:ascii="Arial" w:hAnsi="Arial"/>
          <w:sz w:val="24"/>
          <w:szCs w:val="24"/>
          <w:lang w:eastAsia="en-GB"/>
        </w:rPr>
        <w:t xml:space="preserve">. </w:t>
      </w:r>
    </w:p>
    <w:p w14:paraId="236E7A57"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60580F61"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9.27.4</w:t>
      </w:r>
      <w:r w:rsidRPr="00614295">
        <w:rPr>
          <w:rFonts w:ascii="Arial" w:hAnsi="Arial"/>
          <w:sz w:val="24"/>
          <w:szCs w:val="24"/>
          <w:lang w:eastAsia="en-GB"/>
        </w:rPr>
        <w:tab/>
      </w:r>
      <w:r w:rsidRPr="00614295">
        <w:rPr>
          <w:rFonts w:ascii="Arial" w:hAnsi="Arial"/>
          <w:b/>
          <w:sz w:val="24"/>
          <w:szCs w:val="24"/>
          <w:lang w:eastAsia="en-GB"/>
        </w:rPr>
        <w:t>The</w:t>
      </w:r>
      <w:r w:rsidRPr="00614295">
        <w:rPr>
          <w:rFonts w:ascii="Arial" w:hAnsi="Arial"/>
          <w:sz w:val="24"/>
          <w:szCs w:val="24"/>
          <w:lang w:eastAsia="en-GB"/>
        </w:rPr>
        <w:t xml:space="preserve"> </w:t>
      </w:r>
      <w:r w:rsidRPr="00614295">
        <w:rPr>
          <w:rFonts w:ascii="Arial" w:hAnsi="Arial"/>
          <w:b/>
          <w:sz w:val="24"/>
          <w:szCs w:val="24"/>
          <w:lang w:eastAsia="en-GB"/>
        </w:rPr>
        <w:t>Company</w:t>
      </w:r>
      <w:r w:rsidRPr="00614295">
        <w:rPr>
          <w:rFonts w:ascii="Arial" w:hAnsi="Arial"/>
          <w:sz w:val="24"/>
          <w:szCs w:val="24"/>
          <w:lang w:eastAsia="en-GB"/>
        </w:rPr>
        <w:t xml:space="preserve"> shall invoice the</w:t>
      </w:r>
      <w:r w:rsidRPr="00614295">
        <w:rPr>
          <w:rFonts w:ascii="Arial" w:hAnsi="Arial"/>
          <w:b/>
          <w:sz w:val="24"/>
          <w:szCs w:val="24"/>
          <w:lang w:eastAsia="en-GB"/>
        </w:rPr>
        <w:t xml:space="preserve"> User </w:t>
      </w:r>
      <w:r w:rsidRPr="00614295">
        <w:rPr>
          <w:rFonts w:ascii="Arial" w:hAnsi="Arial"/>
          <w:sz w:val="24"/>
          <w:szCs w:val="24"/>
          <w:lang w:eastAsia="en-GB"/>
        </w:rPr>
        <w:t xml:space="preserve">equal amounts over the remaining months of the </w:t>
      </w:r>
      <w:r w:rsidRPr="00614295">
        <w:rPr>
          <w:rFonts w:ascii="Arial" w:hAnsi="Arial"/>
          <w:b/>
          <w:sz w:val="24"/>
          <w:szCs w:val="24"/>
          <w:lang w:eastAsia="en-GB"/>
        </w:rPr>
        <w:t>Financial Year</w:t>
      </w:r>
      <w:r w:rsidRPr="00614295">
        <w:rPr>
          <w:rFonts w:ascii="Arial" w:hAnsi="Arial"/>
          <w:sz w:val="24"/>
          <w:szCs w:val="24"/>
          <w:lang w:eastAsia="en-GB"/>
        </w:rPr>
        <w:t xml:space="preserve">, matching the amounts shown in the schedule provided under Paragraph 9.27.3 and totalling the annual </w:t>
      </w:r>
      <w:r w:rsidRPr="00614295">
        <w:rPr>
          <w:rFonts w:ascii="Arial" w:hAnsi="Arial"/>
          <w:b/>
          <w:sz w:val="24"/>
          <w:szCs w:val="24"/>
          <w:lang w:eastAsia="en-GB"/>
        </w:rPr>
        <w:t>Interconnector Adjustment Payments</w:t>
      </w:r>
      <w:r w:rsidRPr="00614295">
        <w:rPr>
          <w:rFonts w:ascii="Arial" w:hAnsi="Arial"/>
          <w:sz w:val="24"/>
          <w:szCs w:val="24"/>
          <w:lang w:eastAsia="en-GB"/>
        </w:rPr>
        <w:t>. The</w:t>
      </w:r>
      <w:r w:rsidRPr="00614295">
        <w:rPr>
          <w:rFonts w:ascii="Arial" w:hAnsi="Arial"/>
          <w:b/>
          <w:sz w:val="24"/>
          <w:szCs w:val="24"/>
          <w:lang w:eastAsia="en-GB"/>
        </w:rPr>
        <w:t xml:space="preserve"> User</w:t>
      </w:r>
      <w:r w:rsidRPr="00614295">
        <w:rPr>
          <w:rFonts w:ascii="Arial" w:hAnsi="Arial"/>
          <w:sz w:val="24"/>
          <w:szCs w:val="24"/>
          <w:lang w:eastAsia="en-GB"/>
        </w:rPr>
        <w:t xml:space="preserve"> shall pay the recurrent monthly </w:t>
      </w:r>
      <w:r w:rsidRPr="00614295">
        <w:rPr>
          <w:rFonts w:ascii="Arial" w:hAnsi="Arial"/>
          <w:b/>
          <w:sz w:val="24"/>
          <w:szCs w:val="24"/>
          <w:lang w:eastAsia="en-GB"/>
        </w:rPr>
        <w:t>Company</w:t>
      </w:r>
      <w:r w:rsidRPr="00614295">
        <w:rPr>
          <w:rFonts w:ascii="Arial" w:hAnsi="Arial"/>
          <w:sz w:val="24"/>
          <w:szCs w:val="24"/>
          <w:lang w:eastAsia="en-GB"/>
        </w:rPr>
        <w:t xml:space="preserve"> invoice on the later of</w:t>
      </w:r>
    </w:p>
    <w:p w14:paraId="2D52E9C9" w14:textId="77777777" w:rsidR="00E91E2F" w:rsidRPr="00614295" w:rsidRDefault="00E91E2F" w:rsidP="00E91E2F">
      <w:pPr>
        <w:numPr>
          <w:ilvl w:val="0"/>
          <w:numId w:val="16"/>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 xml:space="preserve">the 15th day following the day that </w:t>
      </w:r>
      <w:r w:rsidRPr="00614295">
        <w:rPr>
          <w:rFonts w:ascii="Arial" w:hAnsi="Arial"/>
          <w:b/>
          <w:sz w:val="24"/>
          <w:szCs w:val="24"/>
          <w:lang w:eastAsia="en-GB"/>
        </w:rPr>
        <w:t>The Company’s</w:t>
      </w:r>
      <w:r w:rsidRPr="00614295">
        <w:rPr>
          <w:rFonts w:ascii="Arial" w:hAnsi="Arial"/>
          <w:sz w:val="24"/>
          <w:szCs w:val="24"/>
          <w:lang w:eastAsia="en-GB"/>
        </w:rPr>
        <w:t xml:space="preserve"> invoice was despatched; and</w:t>
      </w:r>
    </w:p>
    <w:p w14:paraId="60DF8CEC" w14:textId="77777777" w:rsidR="00E91E2F" w:rsidRPr="00614295" w:rsidRDefault="00E91E2F" w:rsidP="00E91E2F">
      <w:pPr>
        <w:numPr>
          <w:ilvl w:val="0"/>
          <w:numId w:val="16"/>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the 16th day of the month to which the invoiced payments relate,</w:t>
      </w:r>
    </w:p>
    <w:p w14:paraId="7B2E2FD1" w14:textId="77777777" w:rsidR="00E91E2F" w:rsidRPr="00614295" w:rsidRDefault="00E91E2F" w:rsidP="00E91E2F">
      <w:pPr>
        <w:numPr>
          <w:ilvl w:val="0"/>
          <w:numId w:val="16"/>
        </w:numPr>
        <w:tabs>
          <w:tab w:val="center" w:pos="4153"/>
          <w:tab w:val="right" w:pos="8306"/>
        </w:tabs>
        <w:spacing w:before="120" w:after="120" w:line="300" w:lineRule="atLeast"/>
        <w:jc w:val="both"/>
        <w:rPr>
          <w:rFonts w:ascii="Arial" w:hAnsi="Arial"/>
          <w:sz w:val="24"/>
          <w:szCs w:val="24"/>
          <w:lang w:eastAsia="en-GB"/>
        </w:rPr>
      </w:pPr>
      <w:r w:rsidRPr="00614295">
        <w:rPr>
          <w:rFonts w:ascii="Arial" w:hAnsi="Arial"/>
          <w:sz w:val="24"/>
          <w:szCs w:val="24"/>
          <w:lang w:eastAsia="en-GB"/>
        </w:rPr>
        <w:t xml:space="preserve">unless, in such case, such payment day is not a </w:t>
      </w:r>
      <w:r w:rsidRPr="00614295">
        <w:rPr>
          <w:rFonts w:ascii="Arial" w:hAnsi="Arial"/>
          <w:b/>
          <w:sz w:val="24"/>
          <w:szCs w:val="24"/>
          <w:lang w:eastAsia="en-GB"/>
        </w:rPr>
        <w:t>Business Day</w:t>
      </w:r>
      <w:r w:rsidRPr="00614295">
        <w:rPr>
          <w:rFonts w:ascii="Arial" w:hAnsi="Arial"/>
          <w:sz w:val="24"/>
          <w:szCs w:val="24"/>
          <w:lang w:eastAsia="en-GB"/>
        </w:rPr>
        <w:t xml:space="preserve"> in which case payment shall be made on the next </w:t>
      </w:r>
      <w:r w:rsidRPr="00614295">
        <w:rPr>
          <w:rFonts w:ascii="Arial" w:hAnsi="Arial"/>
          <w:b/>
          <w:sz w:val="24"/>
          <w:szCs w:val="24"/>
          <w:lang w:eastAsia="en-GB"/>
        </w:rPr>
        <w:t>Business Day</w:t>
      </w:r>
      <w:r w:rsidRPr="00614295">
        <w:rPr>
          <w:rFonts w:ascii="Arial" w:hAnsi="Arial"/>
          <w:sz w:val="24"/>
          <w:szCs w:val="24"/>
          <w:lang w:eastAsia="en-GB"/>
        </w:rPr>
        <w:t>.</w:t>
      </w:r>
    </w:p>
    <w:p w14:paraId="35ED6F52"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70D46325"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9.27.5</w:t>
      </w:r>
      <w:r w:rsidRPr="00614295">
        <w:rPr>
          <w:rFonts w:ascii="Arial" w:hAnsi="Arial"/>
          <w:sz w:val="24"/>
          <w:szCs w:val="24"/>
          <w:lang w:eastAsia="en-GB"/>
        </w:rPr>
        <w:tab/>
        <w:t>Paper invoices will be despatched by post, and supported by fax and or email, where feasible, to the</w:t>
      </w:r>
      <w:r w:rsidRPr="00614295">
        <w:rPr>
          <w:rFonts w:ascii="Arial" w:hAnsi="Arial"/>
          <w:b/>
          <w:sz w:val="24"/>
          <w:szCs w:val="24"/>
          <w:lang w:eastAsia="en-GB"/>
        </w:rPr>
        <w:t xml:space="preserve"> User</w:t>
      </w:r>
      <w:r w:rsidRPr="00614295">
        <w:rPr>
          <w:rFonts w:ascii="Arial" w:hAnsi="Arial"/>
          <w:sz w:val="24"/>
          <w:szCs w:val="24"/>
          <w:lang w:eastAsia="en-GB"/>
        </w:rPr>
        <w:t xml:space="preserve">. </w:t>
      </w:r>
      <w:r w:rsidRPr="00614295">
        <w:rPr>
          <w:rFonts w:ascii="Arial" w:hAnsi="Arial"/>
          <w:b/>
          <w:sz w:val="24"/>
          <w:szCs w:val="24"/>
          <w:lang w:eastAsia="en-GB"/>
        </w:rPr>
        <w:t>The Company’s</w:t>
      </w:r>
      <w:r w:rsidRPr="00614295">
        <w:rPr>
          <w:rFonts w:ascii="Arial" w:hAnsi="Arial"/>
          <w:sz w:val="24"/>
          <w:szCs w:val="24"/>
          <w:lang w:eastAsia="en-GB"/>
        </w:rPr>
        <w:t xml:space="preserve"> bank account details shall be included with each monthly invoice.</w:t>
      </w:r>
    </w:p>
    <w:p w14:paraId="1EEC71CA"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6FD602DC"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9.27.6</w:t>
      </w:r>
      <w:r w:rsidRPr="00614295">
        <w:rPr>
          <w:rFonts w:ascii="Arial" w:hAnsi="Arial"/>
          <w:sz w:val="24"/>
          <w:szCs w:val="24"/>
          <w:lang w:eastAsia="en-GB"/>
        </w:rPr>
        <w:tab/>
        <w:t>All payments will be by BACS.</w:t>
      </w:r>
    </w:p>
    <w:p w14:paraId="00389FC5" w14:textId="77777777" w:rsidR="00E91E2F" w:rsidRPr="00614295" w:rsidRDefault="00E91E2F" w:rsidP="00E91E2F">
      <w:pPr>
        <w:spacing w:before="120" w:line="300" w:lineRule="atLeast"/>
        <w:ind w:left="1418" w:hanging="1418"/>
        <w:jc w:val="both"/>
        <w:rPr>
          <w:rFonts w:ascii="Arial" w:hAnsi="Arial"/>
          <w:sz w:val="24"/>
          <w:szCs w:val="24"/>
          <w:lang w:eastAsia="en-GB"/>
        </w:rPr>
      </w:pPr>
    </w:p>
    <w:p w14:paraId="17560722" w14:textId="77777777" w:rsidR="00E91E2F" w:rsidRPr="00614295" w:rsidRDefault="00E91E2F" w:rsidP="00E91E2F">
      <w:pPr>
        <w:spacing w:before="120" w:line="300" w:lineRule="atLeast"/>
        <w:ind w:left="1418" w:hanging="1418"/>
        <w:jc w:val="both"/>
        <w:rPr>
          <w:rFonts w:ascii="Arial" w:hAnsi="Arial"/>
          <w:sz w:val="24"/>
          <w:szCs w:val="24"/>
          <w:lang w:eastAsia="en-GB"/>
        </w:rPr>
      </w:pPr>
      <w:r w:rsidRPr="00614295">
        <w:rPr>
          <w:rFonts w:ascii="Arial" w:hAnsi="Arial"/>
          <w:sz w:val="24"/>
          <w:szCs w:val="24"/>
          <w:lang w:eastAsia="en-GB"/>
        </w:rPr>
        <w:t>9.27.7</w:t>
      </w:r>
      <w:r w:rsidRPr="00614295">
        <w:rPr>
          <w:rFonts w:ascii="Arial" w:hAnsi="Arial"/>
          <w:sz w:val="24"/>
          <w:szCs w:val="24"/>
          <w:lang w:eastAsia="en-GB"/>
        </w:rPr>
        <w:tab/>
        <w:t xml:space="preserve">Only under exceptional circumstances, can </w:t>
      </w:r>
      <w:r w:rsidRPr="00614295">
        <w:rPr>
          <w:rFonts w:ascii="Arial" w:hAnsi="Arial"/>
          <w:b/>
          <w:sz w:val="24"/>
          <w:szCs w:val="24"/>
          <w:lang w:eastAsia="en-GB"/>
        </w:rPr>
        <w:t xml:space="preserve">Interconnector Adjustment Payments </w:t>
      </w:r>
      <w:r w:rsidRPr="00614295">
        <w:rPr>
          <w:rFonts w:ascii="Arial" w:hAnsi="Arial"/>
          <w:sz w:val="24"/>
          <w:szCs w:val="24"/>
          <w:lang w:eastAsia="en-GB"/>
        </w:rPr>
        <w:t>to</w:t>
      </w:r>
      <w:r w:rsidRPr="00614295">
        <w:rPr>
          <w:rFonts w:ascii="Arial" w:hAnsi="Arial"/>
          <w:b/>
          <w:sz w:val="24"/>
          <w:szCs w:val="24"/>
          <w:lang w:eastAsia="en-GB"/>
        </w:rPr>
        <w:t xml:space="preserve"> The Company</w:t>
      </w:r>
      <w:r w:rsidRPr="00614295">
        <w:rPr>
          <w:rFonts w:ascii="Arial" w:hAnsi="Arial"/>
          <w:sz w:val="24"/>
          <w:szCs w:val="24"/>
          <w:lang w:eastAsia="en-GB"/>
        </w:rPr>
        <w:t xml:space="preserve"> be changed after final notification on 25th January. Exceptional circumstances mean an event or circumstance that is beyond the reasonable control of the licensee and for which it should not reasonably bear the financial risk.</w:t>
      </w:r>
    </w:p>
    <w:p w14:paraId="5A5C7087" w14:textId="77777777" w:rsidR="00E91E2F" w:rsidRPr="00614295" w:rsidRDefault="00E91E2F" w:rsidP="00E91E2F">
      <w:pPr>
        <w:pStyle w:val="BodyText"/>
        <w:ind w:left="1418" w:hanging="1418"/>
        <w:jc w:val="both"/>
        <w:rPr>
          <w:rFonts w:ascii="Arial" w:hAnsi="Arial"/>
        </w:rPr>
      </w:pPr>
    </w:p>
    <w:p w14:paraId="2755D6B3" w14:textId="77777777" w:rsidR="00F459DD" w:rsidRPr="00614295" w:rsidRDefault="00F459DD" w:rsidP="00E91E2F">
      <w:pPr>
        <w:ind w:left="720" w:hanging="720"/>
        <w:jc w:val="both"/>
        <w:rPr>
          <w:rFonts w:ascii="Arial" w:hAnsi="Arial"/>
          <w:b/>
          <w:strike/>
          <w:sz w:val="24"/>
        </w:rPr>
      </w:pPr>
    </w:p>
    <w:p w14:paraId="231A4D0C" w14:textId="77777777" w:rsidR="00FD6C6E" w:rsidRDefault="00FD6C6E">
      <w:pPr>
        <w:ind w:left="720" w:hanging="720"/>
        <w:jc w:val="center"/>
        <w:rPr>
          <w:rFonts w:ascii="Arial" w:hAnsi="Arial"/>
          <w:b/>
          <w:strike/>
          <w:sz w:val="24"/>
        </w:rPr>
      </w:pPr>
      <w:r w:rsidRPr="00614295">
        <w:rPr>
          <w:rFonts w:ascii="Arial" w:hAnsi="Arial"/>
          <w:b/>
          <w:sz w:val="24"/>
        </w:rPr>
        <w:t>END OF SECTION 9</w:t>
      </w:r>
    </w:p>
    <w:sectPr w:rsidR="00FD6C6E" w:rsidSect="00E91E2F">
      <w:footerReference w:type="default" r:id="rId16"/>
      <w:endnotePr>
        <w:numFmt w:val="decimal"/>
      </w:endnotePr>
      <w:pgSz w:w="11906" w:h="16838"/>
      <w:pgMar w:top="1440" w:right="1800" w:bottom="1440" w:left="1800" w:header="720" w:footer="720" w:gutter="0"/>
      <w:paperSrc w:first="11" w:other="11"/>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681296" w14:textId="77777777" w:rsidR="00D03FC8" w:rsidRDefault="00D03FC8">
      <w:r>
        <w:separator/>
      </w:r>
    </w:p>
  </w:endnote>
  <w:endnote w:type="continuationSeparator" w:id="0">
    <w:p w14:paraId="51D23DCE" w14:textId="77777777" w:rsidR="00D03FC8" w:rsidRDefault="00D03FC8">
      <w:r>
        <w:continuationSeparator/>
      </w:r>
    </w:p>
  </w:endnote>
  <w:endnote w:type="continuationNotice" w:id="1">
    <w:p w14:paraId="70EC0A93" w14:textId="77777777" w:rsidR="00D03FC8" w:rsidRDefault="00D03F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Garamond MT">
    <w:altName w:val="Ebrim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CFB69" w14:textId="77777777" w:rsidR="00A307F8" w:rsidRDefault="00A307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E6C2C" w14:textId="025228DC" w:rsidR="00255631" w:rsidRDefault="00255631" w:rsidP="00255631">
    <w:pPr>
      <w:pStyle w:val="Footer"/>
      <w:jc w:val="right"/>
      <w:rPr>
        <w:rFonts w:ascii="Arial" w:hAnsi="Arial"/>
        <w:bCs/>
        <w:sz w:val="20"/>
      </w:rPr>
    </w:pPr>
    <w:r w:rsidRPr="00853886">
      <w:rPr>
        <w:rFonts w:ascii="Arial" w:hAnsi="Arial"/>
        <w:bCs/>
        <w:sz w:val="20"/>
      </w:rPr>
      <w:t xml:space="preserve">v1.15 – </w:t>
    </w:r>
    <w:r w:rsidR="00B41765">
      <w:rPr>
        <w:rFonts w:ascii="Arial" w:hAnsi="Arial"/>
        <w:bCs/>
        <w:sz w:val="20"/>
      </w:rPr>
      <w:t>0</w:t>
    </w:r>
    <w:r w:rsidR="00853886" w:rsidRPr="00AA6A3F">
      <w:rPr>
        <w:rFonts w:ascii="Arial" w:hAnsi="Arial"/>
        <w:bCs/>
        <w:sz w:val="20"/>
      </w:rPr>
      <w:t>1 October</w:t>
    </w:r>
    <w:r w:rsidRPr="00853886">
      <w:rPr>
        <w:rFonts w:ascii="Arial" w:hAnsi="Arial"/>
        <w:bCs/>
        <w:sz w:val="20"/>
      </w:rPr>
      <w:t xml:space="preserve"> 2024</w:t>
    </w:r>
  </w:p>
  <w:p w14:paraId="5F30496B" w14:textId="049BA44F" w:rsidR="00861907" w:rsidRDefault="00861907">
    <w:pPr>
      <w:pStyle w:val="Footer"/>
      <w:tabs>
        <w:tab w:val="clear" w:pos="8306"/>
      </w:tabs>
      <w:ind w:right="360"/>
      <w:jc w:val="right"/>
      <w:rPr>
        <w:rFonts w:ascii="Arial" w:hAnsi="Arial" w:cs="Arial"/>
        <w:bCs/>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417D" w14:textId="293DB5D2" w:rsidR="00861907" w:rsidRDefault="625A1167" w:rsidP="625A1167">
    <w:pPr>
      <w:pStyle w:val="Footer"/>
      <w:jc w:val="right"/>
      <w:rPr>
        <w:rFonts w:ascii="Arial" w:hAnsi="Arial"/>
        <w:sz w:val="20"/>
      </w:rPr>
    </w:pPr>
    <w:r w:rsidRPr="625A1167">
      <w:rPr>
        <w:rFonts w:ascii="Arial" w:hAnsi="Arial"/>
        <w:sz w:val="20"/>
      </w:rPr>
      <w:t>v1.15 – 0</w:t>
    </w:r>
    <w:r w:rsidRPr="00AA6A3F">
      <w:rPr>
        <w:rFonts w:ascii="Arial" w:hAnsi="Arial"/>
        <w:sz w:val="20"/>
      </w:rPr>
      <w:t>1 October</w:t>
    </w:r>
    <w:r w:rsidRPr="625A1167">
      <w:rPr>
        <w:rFonts w:ascii="Arial" w:hAnsi="Arial"/>
        <w:sz w:val="20"/>
      </w:rPr>
      <w:t xml:space="preserve"> 2024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25309" w14:textId="44E42AEE" w:rsidR="00255631" w:rsidRDefault="00861907" w:rsidP="00255631">
    <w:pPr>
      <w:pStyle w:val="Footer"/>
      <w:jc w:val="right"/>
      <w:rPr>
        <w:rFonts w:ascii="Arial" w:hAnsi="Arial"/>
        <w:bCs/>
        <w:sz w:val="20"/>
      </w:rPr>
    </w:pPr>
    <w:r>
      <w:rPr>
        <w:rStyle w:val="PageNumber"/>
        <w:rFonts w:ascii="Arial" w:hAnsi="Arial" w:cs="Arial"/>
      </w:rPr>
      <w:tab/>
      <w:t>9-</w:t>
    </w: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6F2CE1">
      <w:rPr>
        <w:rStyle w:val="PageNumber"/>
        <w:rFonts w:ascii="Arial" w:hAnsi="Arial" w:cs="Arial"/>
        <w:noProof/>
      </w:rPr>
      <w:t>12</w:t>
    </w:r>
    <w:r>
      <w:rPr>
        <w:rStyle w:val="PageNumber"/>
        <w:rFonts w:ascii="Arial" w:hAnsi="Arial" w:cs="Arial"/>
      </w:rPr>
      <w:fldChar w:fldCharType="end"/>
    </w:r>
    <w:r>
      <w:rPr>
        <w:rStyle w:val="PageNumber"/>
        <w:rFonts w:ascii="Arial" w:hAnsi="Arial" w:cs="Arial"/>
      </w:rPr>
      <w:tab/>
    </w:r>
  </w:p>
  <w:p w14:paraId="4CA963FE" w14:textId="3F74FDC6" w:rsidR="00255631" w:rsidRDefault="625A1167" w:rsidP="625A1167">
    <w:pPr>
      <w:pStyle w:val="Footer"/>
      <w:jc w:val="right"/>
      <w:rPr>
        <w:rFonts w:ascii="Arial" w:hAnsi="Arial"/>
        <w:sz w:val="20"/>
      </w:rPr>
    </w:pPr>
    <w:r w:rsidRPr="625A1167">
      <w:rPr>
        <w:rFonts w:ascii="Arial" w:hAnsi="Arial"/>
        <w:sz w:val="20"/>
      </w:rPr>
      <w:t>v1.15 – 0</w:t>
    </w:r>
    <w:r w:rsidRPr="00AA6A3F">
      <w:rPr>
        <w:rFonts w:ascii="Arial" w:hAnsi="Arial"/>
        <w:sz w:val="20"/>
      </w:rPr>
      <w:t>1 October</w:t>
    </w:r>
    <w:r w:rsidRPr="625A1167">
      <w:rPr>
        <w:rFonts w:ascii="Arial" w:hAnsi="Arial"/>
        <w:sz w:val="20"/>
      </w:rPr>
      <w:t xml:space="preserve"> 2024</w:t>
    </w:r>
  </w:p>
  <w:p w14:paraId="5ACDB0DE" w14:textId="5E606A38" w:rsidR="00861907" w:rsidRDefault="00861907">
    <w:pPr>
      <w:pStyle w:val="Footer"/>
      <w:tabs>
        <w:tab w:val="clear" w:pos="8306"/>
        <w:tab w:val="right" w:pos="8222"/>
      </w:tabs>
      <w:ind w:right="84"/>
      <w:rPr>
        <w:rFonts w:ascii="Arial" w:hAnsi="Arial" w:cs="Arial"/>
        <w:bCs/>
        <w:sz w:val="20"/>
      </w:rPr>
    </w:pPr>
  </w:p>
  <w:p w14:paraId="20071F80" w14:textId="77777777" w:rsidR="00861907" w:rsidRDefault="00861907">
    <w:pPr>
      <w:pStyle w:val="Footer"/>
      <w:ind w:right="360"/>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4D880B" w14:textId="77777777" w:rsidR="00D03FC8" w:rsidRDefault="00D03FC8">
      <w:r>
        <w:separator/>
      </w:r>
    </w:p>
  </w:footnote>
  <w:footnote w:type="continuationSeparator" w:id="0">
    <w:p w14:paraId="4B287333" w14:textId="77777777" w:rsidR="00D03FC8" w:rsidRDefault="00D03FC8">
      <w:r>
        <w:continuationSeparator/>
      </w:r>
    </w:p>
  </w:footnote>
  <w:footnote w:type="continuationNotice" w:id="1">
    <w:p w14:paraId="28B35B47" w14:textId="77777777" w:rsidR="00D03FC8" w:rsidRDefault="00D03F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3538F" w14:textId="77777777" w:rsidR="00A307F8" w:rsidRDefault="00A307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A6DDC" w14:textId="476ED79B" w:rsidR="00861907" w:rsidRDefault="00861907">
    <w:pPr>
      <w:pStyle w:val="Header"/>
      <w:rPr>
        <w:rFonts w:ascii="Arial" w:hAnsi="Arial"/>
        <w:sz w:val="20"/>
      </w:rPr>
    </w:pPr>
    <w:r>
      <w:rPr>
        <w:rFonts w:ascii="Arial" w:hAnsi="Arial"/>
        <w:sz w:val="20"/>
      </w:rPr>
      <w:t>CUSC v1.</w:t>
    </w:r>
    <w:r w:rsidR="005D249E">
      <w:rPr>
        <w:rFonts w:ascii="Arial" w:hAnsi="Arial"/>
        <w:sz w:val="20"/>
      </w:rPr>
      <w:t>1</w:t>
    </w:r>
    <w:r w:rsidR="00853886">
      <w:rPr>
        <w:rFonts w:ascii="Arial" w:hAnsi="Arial"/>
        <w:sz w:val="20"/>
      </w:rPr>
      <w:t>5</w:t>
    </w:r>
  </w:p>
  <w:p w14:paraId="09E57973" w14:textId="77777777" w:rsidR="00861907" w:rsidRDefault="008619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6216D" w14:textId="61FB2E22" w:rsidR="00861907" w:rsidRDefault="00861907">
    <w:pPr>
      <w:pStyle w:val="Header"/>
      <w:rPr>
        <w:rFonts w:ascii="Arial" w:hAnsi="Arial"/>
        <w:sz w:val="20"/>
      </w:rPr>
    </w:pPr>
    <w:r>
      <w:rPr>
        <w:rFonts w:ascii="Arial" w:hAnsi="Arial"/>
        <w:snapToGrid w:val="0"/>
        <w:sz w:val="20"/>
      </w:rPr>
      <w:t>CUSC v1.</w:t>
    </w:r>
    <w:r w:rsidR="005D249E">
      <w:rPr>
        <w:rFonts w:ascii="Arial" w:hAnsi="Arial"/>
        <w:snapToGrid w:val="0"/>
        <w:sz w:val="20"/>
      </w:rPr>
      <w:t>1</w:t>
    </w:r>
    <w:r w:rsidR="00255631">
      <w:rPr>
        <w:rFonts w:ascii="Arial" w:hAnsi="Arial"/>
        <w:snapToGrid w:val="0"/>
        <w:sz w:val="20"/>
      </w:rPr>
      <w:t>5</w:t>
    </w:r>
    <w:r w:rsidR="00E91E2F">
      <w:rPr>
        <w:rFonts w:ascii="Arial" w:hAnsi="Arial"/>
        <w:snapToGrid w:val="0"/>
        <w:sz w:val="20"/>
      </w:rPr>
      <w:t xml:space="preserve"> </w:t>
    </w:r>
  </w:p>
  <w:p w14:paraId="099D1091" w14:textId="77777777" w:rsidR="00861907" w:rsidRDefault="008619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13DE4"/>
    <w:multiLevelType w:val="singleLevel"/>
    <w:tmpl w:val="3E827E3E"/>
    <w:lvl w:ilvl="0">
      <w:start w:val="1"/>
      <w:numFmt w:val="lowerRoman"/>
      <w:lvlText w:val="(%1)"/>
      <w:legacy w:legacy="1" w:legacySpace="120" w:legacyIndent="360"/>
      <w:lvlJc w:val="left"/>
    </w:lvl>
  </w:abstractNum>
  <w:abstractNum w:abstractNumId="1" w15:restartNumberingAfterBreak="0">
    <w:nsid w:val="046A74A0"/>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8D09C3"/>
    <w:multiLevelType w:val="multilevel"/>
    <w:tmpl w:val="663C95E6"/>
    <w:lvl w:ilvl="0">
      <w:start w:val="9"/>
      <w:numFmt w:val="decimal"/>
      <w:lvlText w:val="%1"/>
      <w:lvlJc w:val="left"/>
      <w:pPr>
        <w:tabs>
          <w:tab w:val="num" w:pos="735"/>
        </w:tabs>
        <w:ind w:left="735" w:hanging="735"/>
      </w:pPr>
      <w:rPr>
        <w:rFonts w:hint="default"/>
      </w:rPr>
    </w:lvl>
    <w:lvl w:ilvl="1">
      <w:start w:val="15"/>
      <w:numFmt w:val="decimal"/>
      <w:lvlText w:val="%1.%2"/>
      <w:lvlJc w:val="left"/>
      <w:pPr>
        <w:tabs>
          <w:tab w:val="num" w:pos="1447"/>
        </w:tabs>
        <w:ind w:left="1447" w:hanging="735"/>
      </w:pPr>
      <w:rPr>
        <w:rFonts w:hint="default"/>
      </w:rPr>
    </w:lvl>
    <w:lvl w:ilvl="2">
      <w:start w:val="1"/>
      <w:numFmt w:val="decimal"/>
      <w:lvlText w:val="%1.%2.%3"/>
      <w:lvlJc w:val="left"/>
      <w:pPr>
        <w:tabs>
          <w:tab w:val="num" w:pos="2159"/>
        </w:tabs>
        <w:ind w:left="2159" w:hanging="735"/>
      </w:pPr>
      <w:rPr>
        <w:rFonts w:hint="default"/>
      </w:rPr>
    </w:lvl>
    <w:lvl w:ilvl="3">
      <w:start w:val="1"/>
      <w:numFmt w:val="decimal"/>
      <w:lvlText w:val="%1.%2.%3.%4"/>
      <w:lvlJc w:val="left"/>
      <w:pPr>
        <w:tabs>
          <w:tab w:val="num" w:pos="3216"/>
        </w:tabs>
        <w:ind w:left="3216" w:hanging="1080"/>
      </w:pPr>
      <w:rPr>
        <w:rFonts w:hint="default"/>
      </w:rPr>
    </w:lvl>
    <w:lvl w:ilvl="4">
      <w:start w:val="1"/>
      <w:numFmt w:val="decimal"/>
      <w:lvlText w:val="%1.%2.%3.%4.%5"/>
      <w:lvlJc w:val="left"/>
      <w:pPr>
        <w:tabs>
          <w:tab w:val="num" w:pos="3928"/>
        </w:tabs>
        <w:ind w:left="3928" w:hanging="1080"/>
      </w:pPr>
      <w:rPr>
        <w:rFonts w:hint="default"/>
      </w:rPr>
    </w:lvl>
    <w:lvl w:ilvl="5">
      <w:start w:val="1"/>
      <w:numFmt w:val="decimal"/>
      <w:lvlText w:val="%1.%2.%3.%4.%5.%6"/>
      <w:lvlJc w:val="left"/>
      <w:pPr>
        <w:tabs>
          <w:tab w:val="num" w:pos="5000"/>
        </w:tabs>
        <w:ind w:left="5000" w:hanging="1440"/>
      </w:pPr>
      <w:rPr>
        <w:rFonts w:hint="default"/>
      </w:rPr>
    </w:lvl>
    <w:lvl w:ilvl="6">
      <w:start w:val="1"/>
      <w:numFmt w:val="decimal"/>
      <w:lvlText w:val="%1.%2.%3.%4.%5.%6.%7"/>
      <w:lvlJc w:val="left"/>
      <w:pPr>
        <w:tabs>
          <w:tab w:val="num" w:pos="5712"/>
        </w:tabs>
        <w:ind w:left="5712" w:hanging="1440"/>
      </w:pPr>
      <w:rPr>
        <w:rFonts w:hint="default"/>
      </w:rPr>
    </w:lvl>
    <w:lvl w:ilvl="7">
      <w:start w:val="1"/>
      <w:numFmt w:val="decimal"/>
      <w:lvlText w:val="%1.%2.%3.%4.%5.%6.%7.%8"/>
      <w:lvlJc w:val="left"/>
      <w:pPr>
        <w:tabs>
          <w:tab w:val="num" w:pos="6784"/>
        </w:tabs>
        <w:ind w:left="6784" w:hanging="1800"/>
      </w:pPr>
      <w:rPr>
        <w:rFonts w:hint="default"/>
      </w:rPr>
    </w:lvl>
    <w:lvl w:ilvl="8">
      <w:start w:val="1"/>
      <w:numFmt w:val="decimal"/>
      <w:lvlText w:val="%1.%2.%3.%4.%5.%6.%7.%8.%9"/>
      <w:lvlJc w:val="left"/>
      <w:pPr>
        <w:tabs>
          <w:tab w:val="num" w:pos="7496"/>
        </w:tabs>
        <w:ind w:left="7496" w:hanging="1800"/>
      </w:pPr>
      <w:rPr>
        <w:rFonts w:hint="default"/>
      </w:rPr>
    </w:lvl>
  </w:abstractNum>
  <w:abstractNum w:abstractNumId="3" w15:restartNumberingAfterBreak="0">
    <w:nsid w:val="15C8434C"/>
    <w:multiLevelType w:val="hybridMultilevel"/>
    <w:tmpl w:val="49362A28"/>
    <w:lvl w:ilvl="0" w:tplc="A5205892">
      <w:start w:val="1"/>
      <w:numFmt w:val="lowerLetter"/>
      <w:lvlText w:val="(%1)"/>
      <w:lvlJc w:val="left"/>
      <w:pPr>
        <w:tabs>
          <w:tab w:val="num" w:pos="1440"/>
        </w:tabs>
        <w:ind w:left="1440" w:hanging="720"/>
      </w:pPr>
      <w:rPr>
        <w:rFonts w:ascii="Arial" w:hAnsi="Arial" w:cs="Arial" w:hint="default"/>
      </w:rPr>
    </w:lvl>
    <w:lvl w:ilvl="1" w:tplc="5B868F10">
      <w:start w:val="1"/>
      <w:numFmt w:val="lowerLetter"/>
      <w:lvlText w:val="%2."/>
      <w:lvlJc w:val="left"/>
      <w:pPr>
        <w:tabs>
          <w:tab w:val="num" w:pos="1800"/>
        </w:tabs>
        <w:ind w:left="1800" w:hanging="360"/>
      </w:pPr>
    </w:lvl>
    <w:lvl w:ilvl="2" w:tplc="F716B852" w:tentative="1">
      <w:start w:val="1"/>
      <w:numFmt w:val="lowerRoman"/>
      <w:lvlText w:val="%3."/>
      <w:lvlJc w:val="right"/>
      <w:pPr>
        <w:tabs>
          <w:tab w:val="num" w:pos="2520"/>
        </w:tabs>
        <w:ind w:left="2520" w:hanging="180"/>
      </w:pPr>
    </w:lvl>
    <w:lvl w:ilvl="3" w:tplc="B1963E7E" w:tentative="1">
      <w:start w:val="1"/>
      <w:numFmt w:val="decimal"/>
      <w:lvlText w:val="%4."/>
      <w:lvlJc w:val="left"/>
      <w:pPr>
        <w:tabs>
          <w:tab w:val="num" w:pos="3240"/>
        </w:tabs>
        <w:ind w:left="3240" w:hanging="360"/>
      </w:pPr>
    </w:lvl>
    <w:lvl w:ilvl="4" w:tplc="C4488354" w:tentative="1">
      <w:start w:val="1"/>
      <w:numFmt w:val="lowerLetter"/>
      <w:lvlText w:val="%5."/>
      <w:lvlJc w:val="left"/>
      <w:pPr>
        <w:tabs>
          <w:tab w:val="num" w:pos="3960"/>
        </w:tabs>
        <w:ind w:left="3960" w:hanging="360"/>
      </w:pPr>
    </w:lvl>
    <w:lvl w:ilvl="5" w:tplc="B75238BE" w:tentative="1">
      <w:start w:val="1"/>
      <w:numFmt w:val="lowerRoman"/>
      <w:lvlText w:val="%6."/>
      <w:lvlJc w:val="right"/>
      <w:pPr>
        <w:tabs>
          <w:tab w:val="num" w:pos="4680"/>
        </w:tabs>
        <w:ind w:left="4680" w:hanging="180"/>
      </w:pPr>
    </w:lvl>
    <w:lvl w:ilvl="6" w:tplc="4CC0E200" w:tentative="1">
      <w:start w:val="1"/>
      <w:numFmt w:val="decimal"/>
      <w:lvlText w:val="%7."/>
      <w:lvlJc w:val="left"/>
      <w:pPr>
        <w:tabs>
          <w:tab w:val="num" w:pos="5400"/>
        </w:tabs>
        <w:ind w:left="5400" w:hanging="360"/>
      </w:pPr>
    </w:lvl>
    <w:lvl w:ilvl="7" w:tplc="CCB86C30" w:tentative="1">
      <w:start w:val="1"/>
      <w:numFmt w:val="lowerLetter"/>
      <w:lvlText w:val="%8."/>
      <w:lvlJc w:val="left"/>
      <w:pPr>
        <w:tabs>
          <w:tab w:val="num" w:pos="6120"/>
        </w:tabs>
        <w:ind w:left="6120" w:hanging="360"/>
      </w:pPr>
    </w:lvl>
    <w:lvl w:ilvl="8" w:tplc="DABAC782" w:tentative="1">
      <w:start w:val="1"/>
      <w:numFmt w:val="lowerRoman"/>
      <w:lvlText w:val="%9."/>
      <w:lvlJc w:val="right"/>
      <w:pPr>
        <w:tabs>
          <w:tab w:val="num" w:pos="6840"/>
        </w:tabs>
        <w:ind w:left="6840" w:hanging="180"/>
      </w:pPr>
    </w:lvl>
  </w:abstractNum>
  <w:abstractNum w:abstractNumId="4" w15:restartNumberingAfterBreak="0">
    <w:nsid w:val="1752528E"/>
    <w:multiLevelType w:val="hybridMultilevel"/>
    <w:tmpl w:val="B9A69E54"/>
    <w:lvl w:ilvl="0" w:tplc="428C768C">
      <w:start w:val="4"/>
      <w:numFmt w:val="lowerLetter"/>
      <w:lvlText w:val="(%1)"/>
      <w:lvlJc w:val="left"/>
      <w:pPr>
        <w:tabs>
          <w:tab w:val="num" w:pos="1778"/>
        </w:tabs>
        <w:ind w:left="1778" w:hanging="360"/>
      </w:pPr>
      <w:rPr>
        <w:rFonts w:hint="default"/>
      </w:rPr>
    </w:lvl>
    <w:lvl w:ilvl="1" w:tplc="59D0E43E" w:tentative="1">
      <w:start w:val="1"/>
      <w:numFmt w:val="lowerLetter"/>
      <w:lvlText w:val="%2."/>
      <w:lvlJc w:val="left"/>
      <w:pPr>
        <w:tabs>
          <w:tab w:val="num" w:pos="2498"/>
        </w:tabs>
        <w:ind w:left="2498" w:hanging="360"/>
      </w:pPr>
    </w:lvl>
    <w:lvl w:ilvl="2" w:tplc="E5885066" w:tentative="1">
      <w:start w:val="1"/>
      <w:numFmt w:val="lowerRoman"/>
      <w:lvlText w:val="%3."/>
      <w:lvlJc w:val="right"/>
      <w:pPr>
        <w:tabs>
          <w:tab w:val="num" w:pos="3218"/>
        </w:tabs>
        <w:ind w:left="3218" w:hanging="180"/>
      </w:pPr>
    </w:lvl>
    <w:lvl w:ilvl="3" w:tplc="CC243FA2" w:tentative="1">
      <w:start w:val="1"/>
      <w:numFmt w:val="decimal"/>
      <w:lvlText w:val="%4."/>
      <w:lvlJc w:val="left"/>
      <w:pPr>
        <w:tabs>
          <w:tab w:val="num" w:pos="3938"/>
        </w:tabs>
        <w:ind w:left="3938" w:hanging="360"/>
      </w:pPr>
    </w:lvl>
    <w:lvl w:ilvl="4" w:tplc="8076C692" w:tentative="1">
      <w:start w:val="1"/>
      <w:numFmt w:val="lowerLetter"/>
      <w:lvlText w:val="%5."/>
      <w:lvlJc w:val="left"/>
      <w:pPr>
        <w:tabs>
          <w:tab w:val="num" w:pos="4658"/>
        </w:tabs>
        <w:ind w:left="4658" w:hanging="360"/>
      </w:pPr>
    </w:lvl>
    <w:lvl w:ilvl="5" w:tplc="68EC9FA0" w:tentative="1">
      <w:start w:val="1"/>
      <w:numFmt w:val="lowerRoman"/>
      <w:lvlText w:val="%6."/>
      <w:lvlJc w:val="right"/>
      <w:pPr>
        <w:tabs>
          <w:tab w:val="num" w:pos="5378"/>
        </w:tabs>
        <w:ind w:left="5378" w:hanging="180"/>
      </w:pPr>
    </w:lvl>
    <w:lvl w:ilvl="6" w:tplc="4D6A7152" w:tentative="1">
      <w:start w:val="1"/>
      <w:numFmt w:val="decimal"/>
      <w:lvlText w:val="%7."/>
      <w:lvlJc w:val="left"/>
      <w:pPr>
        <w:tabs>
          <w:tab w:val="num" w:pos="6098"/>
        </w:tabs>
        <w:ind w:left="6098" w:hanging="360"/>
      </w:pPr>
    </w:lvl>
    <w:lvl w:ilvl="7" w:tplc="CBC83324" w:tentative="1">
      <w:start w:val="1"/>
      <w:numFmt w:val="lowerLetter"/>
      <w:lvlText w:val="%8."/>
      <w:lvlJc w:val="left"/>
      <w:pPr>
        <w:tabs>
          <w:tab w:val="num" w:pos="6818"/>
        </w:tabs>
        <w:ind w:left="6818" w:hanging="360"/>
      </w:pPr>
    </w:lvl>
    <w:lvl w:ilvl="8" w:tplc="5EC2D31E" w:tentative="1">
      <w:start w:val="1"/>
      <w:numFmt w:val="lowerRoman"/>
      <w:lvlText w:val="%9."/>
      <w:lvlJc w:val="right"/>
      <w:pPr>
        <w:tabs>
          <w:tab w:val="num" w:pos="7538"/>
        </w:tabs>
        <w:ind w:left="7538" w:hanging="180"/>
      </w:pPr>
    </w:lvl>
  </w:abstractNum>
  <w:abstractNum w:abstractNumId="5" w15:restartNumberingAfterBreak="0">
    <w:nsid w:val="17E01BA4"/>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B3456D8"/>
    <w:multiLevelType w:val="multilevel"/>
    <w:tmpl w:val="A698AACC"/>
    <w:lvl w:ilvl="0">
      <w:start w:val="9"/>
      <w:numFmt w:val="decimal"/>
      <w:lvlText w:val="%1"/>
      <w:lvlJc w:val="left"/>
      <w:pPr>
        <w:tabs>
          <w:tab w:val="num" w:pos="1425"/>
        </w:tabs>
        <w:ind w:left="1425" w:hanging="1425"/>
      </w:pPr>
      <w:rPr>
        <w:rFonts w:hint="default"/>
        <w:b/>
      </w:rPr>
    </w:lvl>
    <w:lvl w:ilvl="1">
      <w:start w:val="6"/>
      <w:numFmt w:val="decimal"/>
      <w:lvlText w:val="%1.%2"/>
      <w:lvlJc w:val="left"/>
      <w:pPr>
        <w:tabs>
          <w:tab w:val="num" w:pos="1425"/>
        </w:tabs>
        <w:ind w:left="1425" w:hanging="1425"/>
      </w:pPr>
      <w:rPr>
        <w:rFonts w:hint="default"/>
        <w:b/>
      </w:rPr>
    </w:lvl>
    <w:lvl w:ilvl="2">
      <w:start w:val="1"/>
      <w:numFmt w:val="decimal"/>
      <w:lvlText w:val="%1.%2.%3"/>
      <w:lvlJc w:val="left"/>
      <w:pPr>
        <w:tabs>
          <w:tab w:val="num" w:pos="1425"/>
        </w:tabs>
        <w:ind w:left="1425" w:hanging="1425"/>
      </w:pPr>
      <w:rPr>
        <w:rFonts w:hint="default"/>
        <w:b/>
      </w:rPr>
    </w:lvl>
    <w:lvl w:ilvl="3">
      <w:start w:val="1"/>
      <w:numFmt w:val="decimal"/>
      <w:lvlText w:val="%1.%2.%3.%4"/>
      <w:lvlJc w:val="left"/>
      <w:pPr>
        <w:tabs>
          <w:tab w:val="num" w:pos="1425"/>
        </w:tabs>
        <w:ind w:left="1425" w:hanging="1425"/>
      </w:pPr>
      <w:rPr>
        <w:rFonts w:hint="default"/>
        <w:b/>
      </w:rPr>
    </w:lvl>
    <w:lvl w:ilvl="4">
      <w:start w:val="1"/>
      <w:numFmt w:val="decimal"/>
      <w:lvlText w:val="%1.%2.%3.%4.%5"/>
      <w:lvlJc w:val="left"/>
      <w:pPr>
        <w:tabs>
          <w:tab w:val="num" w:pos="1425"/>
        </w:tabs>
        <w:ind w:left="1425" w:hanging="1425"/>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22C178F0"/>
    <w:multiLevelType w:val="multilevel"/>
    <w:tmpl w:val="A0BAB190"/>
    <w:lvl w:ilvl="0">
      <w:start w:val="9"/>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52D388D"/>
    <w:multiLevelType w:val="multilevel"/>
    <w:tmpl w:val="7F486C6E"/>
    <w:lvl w:ilvl="0">
      <w:start w:val="9"/>
      <w:numFmt w:val="decimal"/>
      <w:lvlText w:val="%1"/>
      <w:lvlJc w:val="left"/>
      <w:pPr>
        <w:tabs>
          <w:tab w:val="num" w:pos="525"/>
        </w:tabs>
        <w:ind w:left="525" w:hanging="525"/>
      </w:pPr>
      <w:rPr>
        <w:rFonts w:hint="default"/>
      </w:rPr>
    </w:lvl>
    <w:lvl w:ilvl="1">
      <w:start w:val="9"/>
      <w:numFmt w:val="decimal"/>
      <w:lvlText w:val="%1.%2"/>
      <w:lvlJc w:val="left"/>
      <w:pPr>
        <w:tabs>
          <w:tab w:val="num" w:pos="525"/>
        </w:tabs>
        <w:ind w:left="525" w:hanging="525"/>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1FA67BC"/>
    <w:multiLevelType w:val="hybridMultilevel"/>
    <w:tmpl w:val="C1823E6A"/>
    <w:lvl w:ilvl="0" w:tplc="A0F0A71C">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0" w15:restartNumberingAfterBreak="0">
    <w:nsid w:val="465B58C9"/>
    <w:multiLevelType w:val="multilevel"/>
    <w:tmpl w:val="B108367A"/>
    <w:lvl w:ilvl="0">
      <w:start w:val="9"/>
      <w:numFmt w:val="decimal"/>
      <w:lvlText w:val="%1"/>
      <w:lvlJc w:val="left"/>
      <w:pPr>
        <w:tabs>
          <w:tab w:val="num" w:pos="1440"/>
        </w:tabs>
        <w:ind w:left="1440" w:hanging="1440"/>
      </w:pPr>
      <w:rPr>
        <w:rFonts w:hint="default"/>
      </w:rPr>
    </w:lvl>
    <w:lvl w:ilvl="1">
      <w:start w:val="15"/>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95C0C0F"/>
    <w:multiLevelType w:val="hybridMultilevel"/>
    <w:tmpl w:val="C1823E6A"/>
    <w:lvl w:ilvl="0" w:tplc="A0F0A71C">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2" w15:restartNumberingAfterBreak="0">
    <w:nsid w:val="4ED878E8"/>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C1B3FDA"/>
    <w:multiLevelType w:val="hybridMultilevel"/>
    <w:tmpl w:val="25D0ECF0"/>
    <w:lvl w:ilvl="0" w:tplc="1228E90C">
      <w:start w:val="9"/>
      <w:numFmt w:val="lowerLetter"/>
      <w:lvlText w:val="(%1)"/>
      <w:lvlJc w:val="left"/>
      <w:pPr>
        <w:tabs>
          <w:tab w:val="num" w:pos="1800"/>
        </w:tabs>
        <w:ind w:left="1800" w:hanging="360"/>
      </w:pPr>
      <w:rPr>
        <w:rFonts w:hint="default"/>
      </w:rPr>
    </w:lvl>
    <w:lvl w:ilvl="1" w:tplc="0C6E4A82">
      <w:start w:val="1"/>
      <w:numFmt w:val="lowerLetter"/>
      <w:lvlText w:val="%2."/>
      <w:lvlJc w:val="left"/>
      <w:pPr>
        <w:tabs>
          <w:tab w:val="num" w:pos="2520"/>
        </w:tabs>
        <w:ind w:left="2520" w:hanging="360"/>
      </w:pPr>
    </w:lvl>
    <w:lvl w:ilvl="2" w:tplc="B8E831A4">
      <w:start w:val="2"/>
      <w:numFmt w:val="lowerRoman"/>
      <w:lvlText w:val="(%3)"/>
      <w:lvlJc w:val="left"/>
      <w:pPr>
        <w:tabs>
          <w:tab w:val="num" w:pos="3780"/>
        </w:tabs>
        <w:ind w:left="3780" w:hanging="720"/>
      </w:pPr>
      <w:rPr>
        <w:rFonts w:hint="default"/>
      </w:rPr>
    </w:lvl>
    <w:lvl w:ilvl="3" w:tplc="C172A8F2" w:tentative="1">
      <w:start w:val="1"/>
      <w:numFmt w:val="decimal"/>
      <w:lvlText w:val="%4."/>
      <w:lvlJc w:val="left"/>
      <w:pPr>
        <w:tabs>
          <w:tab w:val="num" w:pos="3960"/>
        </w:tabs>
        <w:ind w:left="3960" w:hanging="360"/>
      </w:pPr>
    </w:lvl>
    <w:lvl w:ilvl="4" w:tplc="CA20E6B2" w:tentative="1">
      <w:start w:val="1"/>
      <w:numFmt w:val="lowerLetter"/>
      <w:lvlText w:val="%5."/>
      <w:lvlJc w:val="left"/>
      <w:pPr>
        <w:tabs>
          <w:tab w:val="num" w:pos="4680"/>
        </w:tabs>
        <w:ind w:left="4680" w:hanging="360"/>
      </w:pPr>
    </w:lvl>
    <w:lvl w:ilvl="5" w:tplc="D8B2C92E" w:tentative="1">
      <w:start w:val="1"/>
      <w:numFmt w:val="lowerRoman"/>
      <w:lvlText w:val="%6."/>
      <w:lvlJc w:val="right"/>
      <w:pPr>
        <w:tabs>
          <w:tab w:val="num" w:pos="5400"/>
        </w:tabs>
        <w:ind w:left="5400" w:hanging="180"/>
      </w:pPr>
    </w:lvl>
    <w:lvl w:ilvl="6" w:tplc="99A83BAC" w:tentative="1">
      <w:start w:val="1"/>
      <w:numFmt w:val="decimal"/>
      <w:lvlText w:val="%7."/>
      <w:lvlJc w:val="left"/>
      <w:pPr>
        <w:tabs>
          <w:tab w:val="num" w:pos="6120"/>
        </w:tabs>
        <w:ind w:left="6120" w:hanging="360"/>
      </w:pPr>
    </w:lvl>
    <w:lvl w:ilvl="7" w:tplc="8FAE9816" w:tentative="1">
      <w:start w:val="1"/>
      <w:numFmt w:val="lowerLetter"/>
      <w:lvlText w:val="%8."/>
      <w:lvlJc w:val="left"/>
      <w:pPr>
        <w:tabs>
          <w:tab w:val="num" w:pos="6840"/>
        </w:tabs>
        <w:ind w:left="6840" w:hanging="360"/>
      </w:pPr>
    </w:lvl>
    <w:lvl w:ilvl="8" w:tplc="162617C6" w:tentative="1">
      <w:start w:val="1"/>
      <w:numFmt w:val="lowerRoman"/>
      <w:lvlText w:val="%9."/>
      <w:lvlJc w:val="right"/>
      <w:pPr>
        <w:tabs>
          <w:tab w:val="num" w:pos="7560"/>
        </w:tabs>
        <w:ind w:left="7560" w:hanging="180"/>
      </w:pPr>
    </w:lvl>
  </w:abstractNum>
  <w:abstractNum w:abstractNumId="14" w15:restartNumberingAfterBreak="0">
    <w:nsid w:val="600D271A"/>
    <w:multiLevelType w:val="multilevel"/>
    <w:tmpl w:val="B5700EE2"/>
    <w:lvl w:ilvl="0">
      <w:start w:val="9"/>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DB87EE4"/>
    <w:multiLevelType w:val="multilevel"/>
    <w:tmpl w:val="2DC89724"/>
    <w:lvl w:ilvl="0">
      <w:start w:val="9"/>
      <w:numFmt w:val="decimal"/>
      <w:lvlText w:val="%1"/>
      <w:lvlJc w:val="left"/>
      <w:pPr>
        <w:tabs>
          <w:tab w:val="num" w:pos="1425"/>
        </w:tabs>
        <w:ind w:left="1425" w:hanging="1425"/>
      </w:pPr>
      <w:rPr>
        <w:rFonts w:hint="default"/>
      </w:rPr>
    </w:lvl>
    <w:lvl w:ilvl="1">
      <w:start w:val="20"/>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16cid:durableId="528954313">
    <w:abstractNumId w:val="0"/>
  </w:num>
  <w:num w:numId="2" w16cid:durableId="1126045354">
    <w:abstractNumId w:val="6"/>
  </w:num>
  <w:num w:numId="3" w16cid:durableId="970598893">
    <w:abstractNumId w:val="2"/>
  </w:num>
  <w:num w:numId="4" w16cid:durableId="1634748708">
    <w:abstractNumId w:val="5"/>
  </w:num>
  <w:num w:numId="5" w16cid:durableId="1195537425">
    <w:abstractNumId w:val="10"/>
  </w:num>
  <w:num w:numId="6" w16cid:durableId="852769865">
    <w:abstractNumId w:val="4"/>
  </w:num>
  <w:num w:numId="7" w16cid:durableId="635794689">
    <w:abstractNumId w:val="3"/>
  </w:num>
  <w:num w:numId="8" w16cid:durableId="1172642595">
    <w:abstractNumId w:val="13"/>
  </w:num>
  <w:num w:numId="9" w16cid:durableId="2086412021">
    <w:abstractNumId w:val="8"/>
  </w:num>
  <w:num w:numId="10" w16cid:durableId="2072188586">
    <w:abstractNumId w:val="14"/>
  </w:num>
  <w:num w:numId="11" w16cid:durableId="411901745">
    <w:abstractNumId w:val="7"/>
  </w:num>
  <w:num w:numId="12" w16cid:durableId="629171737">
    <w:abstractNumId w:val="1"/>
  </w:num>
  <w:num w:numId="13" w16cid:durableId="1463768055">
    <w:abstractNumId w:val="12"/>
  </w:num>
  <w:num w:numId="14" w16cid:durableId="346639339">
    <w:abstractNumId w:val="15"/>
  </w:num>
  <w:num w:numId="15" w16cid:durableId="5602838">
    <w:abstractNumId w:val="9"/>
  </w:num>
  <w:num w:numId="16" w16cid:durableId="1541941976">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izzie Timmins (NESO)">
    <w15:presenceInfo w15:providerId="AD" w15:userId="S::Elizabeth.Timmins2@uk.nationalgrid.com::f973860e-8165-47fd-b728-de4cc0698fc7"/>
  </w15:person>
  <w15:person w15:author="Angela Quinn (NESO)">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xPqtpZzSEGqcXfXQCBUa9Kd/OEnTCWiUz5HD9YkqKqQeNXWnSYLjEHv15h2yPaOwQjXl19jiGWndDQshZLsOkw==" w:salt="kQIC5BzLaWD/dvboih6Gw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C6E"/>
    <w:rsid w:val="00001810"/>
    <w:rsid w:val="00005466"/>
    <w:rsid w:val="000074BD"/>
    <w:rsid w:val="00016463"/>
    <w:rsid w:val="00036FCC"/>
    <w:rsid w:val="000677C5"/>
    <w:rsid w:val="000B7ACA"/>
    <w:rsid w:val="000E3D85"/>
    <w:rsid w:val="00133257"/>
    <w:rsid w:val="0013400D"/>
    <w:rsid w:val="0013485C"/>
    <w:rsid w:val="00137B16"/>
    <w:rsid w:val="00164B91"/>
    <w:rsid w:val="00170368"/>
    <w:rsid w:val="001C120F"/>
    <w:rsid w:val="001C38EA"/>
    <w:rsid w:val="001D3B22"/>
    <w:rsid w:val="001D60BC"/>
    <w:rsid w:val="001D7F21"/>
    <w:rsid w:val="00215F03"/>
    <w:rsid w:val="00216749"/>
    <w:rsid w:val="0022691C"/>
    <w:rsid w:val="00231FC1"/>
    <w:rsid w:val="00241ED6"/>
    <w:rsid w:val="00242FD4"/>
    <w:rsid w:val="00252104"/>
    <w:rsid w:val="0025292C"/>
    <w:rsid w:val="00255631"/>
    <w:rsid w:val="00256084"/>
    <w:rsid w:val="00294F3F"/>
    <w:rsid w:val="002B7990"/>
    <w:rsid w:val="002C37C5"/>
    <w:rsid w:val="002E7045"/>
    <w:rsid w:val="00300616"/>
    <w:rsid w:val="003072AC"/>
    <w:rsid w:val="0032291C"/>
    <w:rsid w:val="0032644F"/>
    <w:rsid w:val="00335BD7"/>
    <w:rsid w:val="0035687B"/>
    <w:rsid w:val="00373B1F"/>
    <w:rsid w:val="003A72AE"/>
    <w:rsid w:val="003B0FAF"/>
    <w:rsid w:val="003E476E"/>
    <w:rsid w:val="004004A9"/>
    <w:rsid w:val="00410A74"/>
    <w:rsid w:val="00415AD0"/>
    <w:rsid w:val="00422C74"/>
    <w:rsid w:val="004333BA"/>
    <w:rsid w:val="00440B93"/>
    <w:rsid w:val="004915E3"/>
    <w:rsid w:val="004B7C6E"/>
    <w:rsid w:val="004E3284"/>
    <w:rsid w:val="005029AA"/>
    <w:rsid w:val="005148E9"/>
    <w:rsid w:val="00520EEA"/>
    <w:rsid w:val="00542D72"/>
    <w:rsid w:val="00554CCB"/>
    <w:rsid w:val="005A26E1"/>
    <w:rsid w:val="005B00D9"/>
    <w:rsid w:val="005D249E"/>
    <w:rsid w:val="005D6BA4"/>
    <w:rsid w:val="005E0516"/>
    <w:rsid w:val="005E4ECB"/>
    <w:rsid w:val="0060487B"/>
    <w:rsid w:val="006109BF"/>
    <w:rsid w:val="00612C60"/>
    <w:rsid w:val="00614295"/>
    <w:rsid w:val="0067179B"/>
    <w:rsid w:val="0068319A"/>
    <w:rsid w:val="006A7E06"/>
    <w:rsid w:val="006B3435"/>
    <w:rsid w:val="006C5E00"/>
    <w:rsid w:val="006D4EEA"/>
    <w:rsid w:val="006F2CE1"/>
    <w:rsid w:val="00715199"/>
    <w:rsid w:val="00721365"/>
    <w:rsid w:val="007437FB"/>
    <w:rsid w:val="007501A6"/>
    <w:rsid w:val="00774ED0"/>
    <w:rsid w:val="007B4151"/>
    <w:rsid w:val="007B7554"/>
    <w:rsid w:val="007C23EC"/>
    <w:rsid w:val="007F127A"/>
    <w:rsid w:val="007F2C81"/>
    <w:rsid w:val="00825A60"/>
    <w:rsid w:val="008501F5"/>
    <w:rsid w:val="00853886"/>
    <w:rsid w:val="008550E9"/>
    <w:rsid w:val="00857AED"/>
    <w:rsid w:val="00861907"/>
    <w:rsid w:val="00873F74"/>
    <w:rsid w:val="00877DA9"/>
    <w:rsid w:val="00882E16"/>
    <w:rsid w:val="00892671"/>
    <w:rsid w:val="00892F98"/>
    <w:rsid w:val="00893746"/>
    <w:rsid w:val="008B73D6"/>
    <w:rsid w:val="008C15BB"/>
    <w:rsid w:val="008D6BC7"/>
    <w:rsid w:val="008D71B5"/>
    <w:rsid w:val="008E74D0"/>
    <w:rsid w:val="008F5998"/>
    <w:rsid w:val="009034E2"/>
    <w:rsid w:val="00906F93"/>
    <w:rsid w:val="009367A0"/>
    <w:rsid w:val="0094636A"/>
    <w:rsid w:val="0094656D"/>
    <w:rsid w:val="0095340C"/>
    <w:rsid w:val="00953C23"/>
    <w:rsid w:val="0096496B"/>
    <w:rsid w:val="0099426A"/>
    <w:rsid w:val="009B68E0"/>
    <w:rsid w:val="009C7CA2"/>
    <w:rsid w:val="009E5A23"/>
    <w:rsid w:val="00A307F8"/>
    <w:rsid w:val="00A31D53"/>
    <w:rsid w:val="00A471A3"/>
    <w:rsid w:val="00A563CF"/>
    <w:rsid w:val="00A65BC0"/>
    <w:rsid w:val="00A65E4F"/>
    <w:rsid w:val="00A719FA"/>
    <w:rsid w:val="00A767F4"/>
    <w:rsid w:val="00A912BD"/>
    <w:rsid w:val="00A914E1"/>
    <w:rsid w:val="00AA2DD5"/>
    <w:rsid w:val="00AA6A3F"/>
    <w:rsid w:val="00B02BD2"/>
    <w:rsid w:val="00B342C7"/>
    <w:rsid w:val="00B40C9F"/>
    <w:rsid w:val="00B41319"/>
    <w:rsid w:val="00B41765"/>
    <w:rsid w:val="00BA6078"/>
    <w:rsid w:val="00BC0F4D"/>
    <w:rsid w:val="00BD192B"/>
    <w:rsid w:val="00BD58AE"/>
    <w:rsid w:val="00BE13B5"/>
    <w:rsid w:val="00BF6EBF"/>
    <w:rsid w:val="00C31A3B"/>
    <w:rsid w:val="00C44E1B"/>
    <w:rsid w:val="00C97FF2"/>
    <w:rsid w:val="00CB77C6"/>
    <w:rsid w:val="00CD0BF5"/>
    <w:rsid w:val="00CE473F"/>
    <w:rsid w:val="00D03F46"/>
    <w:rsid w:val="00D03FC8"/>
    <w:rsid w:val="00D2115D"/>
    <w:rsid w:val="00D50DF1"/>
    <w:rsid w:val="00D55CED"/>
    <w:rsid w:val="00D55E98"/>
    <w:rsid w:val="00D57E99"/>
    <w:rsid w:val="00D6500A"/>
    <w:rsid w:val="00D65944"/>
    <w:rsid w:val="00D7526C"/>
    <w:rsid w:val="00D76D9F"/>
    <w:rsid w:val="00D82CDD"/>
    <w:rsid w:val="00D93263"/>
    <w:rsid w:val="00D96662"/>
    <w:rsid w:val="00DB7C92"/>
    <w:rsid w:val="00DC183F"/>
    <w:rsid w:val="00DC6AAD"/>
    <w:rsid w:val="00DD1DF1"/>
    <w:rsid w:val="00DD2F81"/>
    <w:rsid w:val="00DD595E"/>
    <w:rsid w:val="00DE1ED4"/>
    <w:rsid w:val="00DE701A"/>
    <w:rsid w:val="00DF6B71"/>
    <w:rsid w:val="00E01EC1"/>
    <w:rsid w:val="00E0357C"/>
    <w:rsid w:val="00E3739B"/>
    <w:rsid w:val="00E426DC"/>
    <w:rsid w:val="00E518F1"/>
    <w:rsid w:val="00E56F96"/>
    <w:rsid w:val="00E91E2F"/>
    <w:rsid w:val="00EA579E"/>
    <w:rsid w:val="00EA62C5"/>
    <w:rsid w:val="00EA6DCE"/>
    <w:rsid w:val="00EC60D6"/>
    <w:rsid w:val="00EE0D15"/>
    <w:rsid w:val="00EF1A75"/>
    <w:rsid w:val="00F24E58"/>
    <w:rsid w:val="00F37ADF"/>
    <w:rsid w:val="00F414D8"/>
    <w:rsid w:val="00F459DD"/>
    <w:rsid w:val="00F57786"/>
    <w:rsid w:val="00F65E4E"/>
    <w:rsid w:val="00F7203A"/>
    <w:rsid w:val="00FD6C6E"/>
    <w:rsid w:val="00FE42E3"/>
    <w:rsid w:val="0672FF03"/>
    <w:rsid w:val="07A1077A"/>
    <w:rsid w:val="1273D340"/>
    <w:rsid w:val="13E810CE"/>
    <w:rsid w:val="16B69169"/>
    <w:rsid w:val="19BA42ED"/>
    <w:rsid w:val="1D61CDD9"/>
    <w:rsid w:val="1F3C7B20"/>
    <w:rsid w:val="208A4F5E"/>
    <w:rsid w:val="25B8AB9A"/>
    <w:rsid w:val="2697A37C"/>
    <w:rsid w:val="33EB3765"/>
    <w:rsid w:val="352A1801"/>
    <w:rsid w:val="3CF8ED62"/>
    <w:rsid w:val="400863A9"/>
    <w:rsid w:val="42026946"/>
    <w:rsid w:val="468544F0"/>
    <w:rsid w:val="4A7C248D"/>
    <w:rsid w:val="4BEA8A56"/>
    <w:rsid w:val="4E090443"/>
    <w:rsid w:val="50E95201"/>
    <w:rsid w:val="51644305"/>
    <w:rsid w:val="52F1B7A4"/>
    <w:rsid w:val="58E40936"/>
    <w:rsid w:val="59AFC80E"/>
    <w:rsid w:val="60FBCE0F"/>
    <w:rsid w:val="625A1167"/>
    <w:rsid w:val="6484100D"/>
    <w:rsid w:val="67B91466"/>
    <w:rsid w:val="69568AD2"/>
    <w:rsid w:val="6F0B1049"/>
    <w:rsid w:val="72EB58D2"/>
    <w:rsid w:val="757ABB36"/>
    <w:rsid w:val="78376EE7"/>
    <w:rsid w:val="7A3EDB22"/>
    <w:rsid w:val="7AA8C6F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AA6683"/>
  <w15:chartTrackingRefBased/>
  <w15:docId w15:val="{87E3A364-2457-46F1-92E2-C73EA986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Univers" w:hAnsi="Univers"/>
      <w:sz w:val="22"/>
      <w:lang w:eastAsia="en-US"/>
    </w:rPr>
  </w:style>
  <w:style w:type="paragraph" w:styleId="Heading1">
    <w:name w:val="heading 1"/>
    <w:basedOn w:val="Normal"/>
    <w:next w:val="Normal"/>
    <w:qFormat/>
    <w:pPr>
      <w:keepNext/>
      <w:outlineLvl w:val="0"/>
    </w:pPr>
    <w:rPr>
      <w:b/>
    </w:rPr>
  </w:style>
  <w:style w:type="paragraph" w:styleId="Heading2">
    <w:name w:val="heading 2"/>
    <w:basedOn w:val="Normal"/>
    <w:next w:val="Normal"/>
    <w:qFormat/>
    <w:pPr>
      <w:keepNext/>
      <w:outlineLvl w:val="1"/>
    </w:pPr>
    <w:rPr>
      <w:b/>
      <w:u w:val="single"/>
    </w:rPr>
  </w:style>
  <w:style w:type="paragraph" w:styleId="Heading3">
    <w:name w:val="heading 3"/>
    <w:basedOn w:val="Normal"/>
    <w:next w:val="Normal"/>
    <w:qFormat/>
    <w:pPr>
      <w:keepNext/>
      <w:spacing w:line="480" w:lineRule="auto"/>
      <w:ind w:left="720"/>
      <w:jc w:val="both"/>
      <w:outlineLvl w:val="2"/>
    </w:pPr>
    <w:rPr>
      <w:b/>
      <w:i/>
    </w:rPr>
  </w:style>
  <w:style w:type="paragraph" w:styleId="Heading4">
    <w:name w:val="heading 4"/>
    <w:basedOn w:val="Normal"/>
    <w:qFormat/>
    <w:pPr>
      <w:spacing w:after="240"/>
      <w:outlineLvl w:val="3"/>
    </w:pPr>
    <w:rPr>
      <w:rFonts w:ascii="Garamond MT" w:hAnsi="Garamond MT"/>
      <w:sz w:val="24"/>
    </w:rPr>
  </w:style>
  <w:style w:type="paragraph" w:styleId="Heading5">
    <w:name w:val="heading 5"/>
    <w:basedOn w:val="Normal"/>
    <w:qFormat/>
    <w:pPr>
      <w:spacing w:after="240"/>
      <w:outlineLvl w:val="4"/>
    </w:pPr>
    <w:rPr>
      <w:rFonts w:ascii="Garamond MT" w:hAnsi="Garamond MT"/>
      <w:sz w:val="24"/>
    </w:rPr>
  </w:style>
  <w:style w:type="paragraph" w:styleId="Heading6">
    <w:name w:val="heading 6"/>
    <w:basedOn w:val="Normal"/>
    <w:next w:val="Normal"/>
    <w:qFormat/>
    <w:pPr>
      <w:spacing w:after="240"/>
      <w:outlineLvl w:val="5"/>
    </w:pPr>
    <w:rPr>
      <w:rFonts w:ascii="Garamond MT" w:hAnsi="Garamond MT"/>
      <w:sz w:val="24"/>
    </w:rPr>
  </w:style>
  <w:style w:type="paragraph" w:styleId="Heading7">
    <w:name w:val="heading 7"/>
    <w:basedOn w:val="Normal"/>
    <w:next w:val="Normal"/>
    <w:qFormat/>
    <w:pPr>
      <w:spacing w:after="240"/>
      <w:outlineLvl w:val="6"/>
    </w:pPr>
    <w:rPr>
      <w:rFonts w:ascii="Garamond MT" w:hAnsi="Garamond MT"/>
      <w:sz w:val="24"/>
    </w:rPr>
  </w:style>
  <w:style w:type="paragraph" w:styleId="Heading8">
    <w:name w:val="heading 8"/>
    <w:basedOn w:val="Normal"/>
    <w:next w:val="Normal"/>
    <w:qFormat/>
    <w:pPr>
      <w:spacing w:before="240" w:after="60"/>
      <w:outlineLvl w:val="7"/>
    </w:pPr>
    <w:rPr>
      <w:rFonts w:ascii="Garamond MT" w:hAnsi="Garamond MT"/>
      <w:sz w:val="24"/>
    </w:rPr>
  </w:style>
  <w:style w:type="paragraph" w:styleId="Heading9">
    <w:name w:val="heading 9"/>
    <w:basedOn w:val="Normal"/>
    <w:next w:val="Normal"/>
    <w:qFormat/>
    <w:pPr>
      <w:spacing w:before="240" w:after="60"/>
      <w:outlineLvl w:val="8"/>
    </w:pPr>
    <w:rPr>
      <w:rFonts w:ascii="Garamond MT" w:hAnsi="Garamond MT"/>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line="480" w:lineRule="auto"/>
      <w:jc w:val="both"/>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2">
    <w:name w:val="Body Text Indent 2"/>
    <w:basedOn w:val="Normal"/>
    <w:pPr>
      <w:spacing w:line="480" w:lineRule="auto"/>
      <w:ind w:left="720" w:hanging="720"/>
      <w:jc w:val="both"/>
    </w:pPr>
  </w:style>
  <w:style w:type="paragraph" w:styleId="FootnoteText">
    <w:name w:val="footnote text"/>
    <w:basedOn w:val="Normal"/>
    <w:semiHidden/>
    <w:rPr>
      <w:sz w:val="20"/>
    </w:rPr>
  </w:style>
  <w:style w:type="character" w:styleId="FootnoteReference">
    <w:name w:val="footnote reference"/>
    <w:semiHidden/>
    <w:rPr>
      <w:sz w:val="20"/>
      <w:vertAlign w:val="superscript"/>
    </w:rPr>
  </w:style>
  <w:style w:type="paragraph" w:customStyle="1" w:styleId="clauseindent">
    <w:name w:val="clauseindent"/>
    <w:basedOn w:val="Normal"/>
    <w:pPr>
      <w:spacing w:after="240"/>
      <w:ind w:left="851"/>
    </w:pPr>
    <w:rPr>
      <w:rFonts w:ascii="Garamond MT" w:hAnsi="Garamond MT"/>
      <w:sz w:val="24"/>
    </w:rPr>
  </w:style>
  <w:style w:type="paragraph" w:styleId="BodyTextIndent3">
    <w:name w:val="Body Text Indent 3"/>
    <w:basedOn w:val="Normal"/>
    <w:pPr>
      <w:spacing w:line="480" w:lineRule="auto"/>
      <w:ind w:left="2160" w:hanging="1440"/>
      <w:jc w:val="both"/>
    </w:pPr>
  </w:style>
  <w:style w:type="paragraph" w:styleId="BodyText">
    <w:name w:val="Body Text"/>
    <w:basedOn w:val="Normal"/>
    <w:pPr>
      <w:spacing w:after="240"/>
    </w:pPr>
    <w:rPr>
      <w:rFonts w:ascii="Garamond MT" w:hAnsi="Garamond MT"/>
      <w:sz w:val="24"/>
    </w:rPr>
  </w:style>
  <w:style w:type="paragraph" w:customStyle="1" w:styleId="subclauseindent">
    <w:name w:val="subclauseindent"/>
    <w:basedOn w:val="Normal"/>
    <w:pPr>
      <w:spacing w:after="240"/>
      <w:ind w:left="1701"/>
    </w:pPr>
    <w:rPr>
      <w:rFonts w:ascii="Garamond MT" w:hAnsi="Garamond MT"/>
      <w:sz w:val="24"/>
    </w:rPr>
  </w:style>
  <w:style w:type="character" w:styleId="PageNumber">
    <w:name w:val="page number"/>
    <w:rPr>
      <w:sz w:val="20"/>
    </w:rPr>
  </w:style>
  <w:style w:type="paragraph" w:styleId="TOC1">
    <w:name w:val="toc 1"/>
    <w:basedOn w:val="Normal"/>
    <w:next w:val="TOC2"/>
    <w:semiHidden/>
    <w:pPr>
      <w:keepNext/>
      <w:tabs>
        <w:tab w:val="right" w:leader="dot" w:pos="8505"/>
      </w:tabs>
      <w:spacing w:before="240" w:after="240"/>
    </w:pPr>
    <w:rPr>
      <w:rFonts w:ascii="Garamond MT" w:hAnsi="Garamond MT"/>
      <w:sz w:val="24"/>
    </w:rPr>
  </w:style>
  <w:style w:type="paragraph" w:styleId="TOC2">
    <w:name w:val="toc 2"/>
    <w:basedOn w:val="Normal"/>
    <w:next w:val="Normal"/>
    <w:semiHidden/>
    <w:pPr>
      <w:tabs>
        <w:tab w:val="right" w:leader="dot" w:pos="8306"/>
      </w:tabs>
      <w:ind w:left="220"/>
    </w:pPr>
  </w:style>
  <w:style w:type="paragraph" w:customStyle="1" w:styleId="subsubclauseindent">
    <w:name w:val="subsubclauseindent"/>
    <w:basedOn w:val="Normal"/>
    <w:pPr>
      <w:spacing w:after="240"/>
      <w:ind w:left="2552"/>
    </w:pPr>
    <w:rPr>
      <w:rFonts w:ascii="Garamond MT" w:hAnsi="Garamond MT"/>
      <w:sz w:val="24"/>
    </w:rPr>
  </w:style>
  <w:style w:type="paragraph" w:customStyle="1" w:styleId="Definition">
    <w:name w:val="Definition"/>
    <w:basedOn w:val="Normal"/>
    <w:pPr>
      <w:spacing w:after="240"/>
      <w:ind w:left="851"/>
    </w:pPr>
    <w:rPr>
      <w:rFonts w:ascii="Garamond MT" w:hAnsi="Garamond MT"/>
      <w:b/>
      <w:sz w:val="24"/>
    </w:rPr>
  </w:style>
  <w:style w:type="paragraph" w:customStyle="1" w:styleId="Unnumbered">
    <w:name w:val="Unnumbered"/>
    <w:basedOn w:val="Normal"/>
    <w:next w:val="Heading3"/>
    <w:pPr>
      <w:keepNext/>
      <w:spacing w:after="240"/>
      <w:ind w:left="851"/>
    </w:pPr>
    <w:rPr>
      <w:rFonts w:ascii="Garamond MT" w:hAnsi="Garamond MT"/>
      <w:b/>
      <w:i/>
      <w:sz w:val="24"/>
    </w:rPr>
  </w:style>
  <w:style w:type="paragraph" w:customStyle="1" w:styleId="TOCTitle">
    <w:name w:val="TOC Title"/>
    <w:basedOn w:val="Normal"/>
    <w:pPr>
      <w:keepLines/>
      <w:spacing w:before="240" w:after="240"/>
      <w:jc w:val="center"/>
    </w:pPr>
    <w:rPr>
      <w:rFonts w:ascii="Garamond MT" w:hAnsi="Garamond MT"/>
      <w:b/>
      <w:sz w:val="28"/>
    </w:rPr>
  </w:style>
  <w:style w:type="paragraph" w:customStyle="1" w:styleId="Schedule">
    <w:name w:val="Schedule"/>
    <w:basedOn w:val="Normal"/>
    <w:next w:val="Normal"/>
    <w:pPr>
      <w:spacing w:after="240"/>
      <w:jc w:val="center"/>
    </w:pPr>
    <w:rPr>
      <w:rFonts w:ascii="Garamond MT" w:hAnsi="Garamond MT"/>
      <w:b/>
      <w:sz w:val="24"/>
    </w:rPr>
  </w:style>
  <w:style w:type="paragraph" w:styleId="BodyText3">
    <w:name w:val="Body Text 3"/>
    <w:basedOn w:val="Normal"/>
    <w:pPr>
      <w:jc w:val="both"/>
    </w:pPr>
    <w:rPr>
      <w:rFonts w:ascii="Arial" w:hAnsi="Arial"/>
      <w:b/>
      <w:sz w:val="24"/>
    </w:rPr>
  </w:style>
  <w:style w:type="paragraph" w:styleId="BodyTextIndent">
    <w:name w:val="Body Text Indent"/>
    <w:basedOn w:val="Normal"/>
    <w:pPr>
      <w:spacing w:after="240"/>
      <w:ind w:left="851" w:hanging="851"/>
    </w:pPr>
    <w:rPr>
      <w:rFonts w:ascii="Arial" w:hAnsi="Arial"/>
      <w:sz w:val="24"/>
    </w:rPr>
  </w:style>
  <w:style w:type="paragraph" w:styleId="BalloonText">
    <w:name w:val="Balloon Text"/>
    <w:basedOn w:val="Normal"/>
    <w:semiHidden/>
    <w:rsid w:val="007B7554"/>
    <w:rPr>
      <w:rFonts w:ascii="Tahoma" w:hAnsi="Tahoma"/>
      <w:sz w:val="16"/>
      <w:szCs w:val="16"/>
    </w:rPr>
  </w:style>
  <w:style w:type="character" w:styleId="CommentReference">
    <w:name w:val="annotation reference"/>
    <w:basedOn w:val="DefaultParagraphFont"/>
    <w:rsid w:val="00CD0BF5"/>
    <w:rPr>
      <w:sz w:val="16"/>
      <w:szCs w:val="16"/>
    </w:rPr>
  </w:style>
  <w:style w:type="paragraph" w:styleId="CommentText">
    <w:name w:val="annotation text"/>
    <w:basedOn w:val="Normal"/>
    <w:link w:val="CommentTextChar"/>
    <w:rsid w:val="00CD0BF5"/>
    <w:rPr>
      <w:sz w:val="20"/>
    </w:rPr>
  </w:style>
  <w:style w:type="character" w:customStyle="1" w:styleId="CommentTextChar">
    <w:name w:val="Comment Text Char"/>
    <w:basedOn w:val="DefaultParagraphFont"/>
    <w:link w:val="CommentText"/>
    <w:rsid w:val="00CD0BF5"/>
    <w:rPr>
      <w:rFonts w:ascii="Univers" w:hAnsi="Univers"/>
      <w:lang w:eastAsia="en-US"/>
    </w:rPr>
  </w:style>
  <w:style w:type="paragraph" w:styleId="CommentSubject">
    <w:name w:val="annotation subject"/>
    <w:basedOn w:val="CommentText"/>
    <w:next w:val="CommentText"/>
    <w:link w:val="CommentSubjectChar"/>
    <w:rsid w:val="00CD0BF5"/>
    <w:rPr>
      <w:b/>
      <w:bCs/>
    </w:rPr>
  </w:style>
  <w:style w:type="character" w:customStyle="1" w:styleId="CommentSubjectChar">
    <w:name w:val="Comment Subject Char"/>
    <w:basedOn w:val="CommentTextChar"/>
    <w:link w:val="CommentSubject"/>
    <w:rsid w:val="00CD0BF5"/>
    <w:rPr>
      <w:rFonts w:ascii="Univers" w:hAnsi="Univers"/>
      <w:b/>
      <w:bCs/>
      <w:lang w:eastAsia="en-US"/>
    </w:rPr>
  </w:style>
  <w:style w:type="paragraph" w:styleId="Revision">
    <w:name w:val="Revision"/>
    <w:hidden/>
    <w:uiPriority w:val="99"/>
    <w:semiHidden/>
    <w:rsid w:val="00255631"/>
    <w:rPr>
      <w:rFonts w:ascii="Univers" w:hAnsi="Univers"/>
      <w:sz w:val="22"/>
      <w:lang w:eastAsia="en-US"/>
    </w:rPr>
  </w:style>
  <w:style w:type="character" w:styleId="UnresolvedMention">
    <w:name w:val="Unresolved Mention"/>
    <w:basedOn w:val="DefaultParagraphFont"/>
    <w:uiPriority w:val="99"/>
    <w:unhideWhenUsed/>
    <w:rsid w:val="0060487B"/>
    <w:rPr>
      <w:color w:val="605E5C"/>
      <w:shd w:val="clear" w:color="auto" w:fill="E1DFDD"/>
    </w:rPr>
  </w:style>
  <w:style w:type="character" w:styleId="Mention">
    <w:name w:val="Mention"/>
    <w:basedOn w:val="DefaultParagraphFont"/>
    <w:uiPriority w:val="99"/>
    <w:unhideWhenUsed/>
    <w:rsid w:val="0060487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2B77B80D-FE5C-4DD6-B39B-96EB98C4448E}">
  <ds:schemaRefs>
    <ds:schemaRef ds:uri="http://schemas.microsoft.com/sharepoint/v3/contenttype/forms"/>
  </ds:schemaRefs>
</ds:datastoreItem>
</file>

<file path=customXml/itemProps2.xml><?xml version="1.0" encoding="utf-8"?>
<ds:datastoreItem xmlns:ds="http://schemas.openxmlformats.org/officeDocument/2006/customXml" ds:itemID="{E1045135-73CE-42CD-B956-FD2C4B187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9A06BA-9DB3-4065-B295-E9E973982B45}">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20</Pages>
  <Words>5262</Words>
  <Characters>29996</Characters>
  <Application>Microsoft Office Word</Application>
  <DocSecurity>8</DocSecurity>
  <Lines>249</Lines>
  <Paragraphs>70</Paragraphs>
  <ScaleCrop>false</ScaleCrop>
  <Company>National Grid</Company>
  <LinksUpToDate>false</LinksUpToDate>
  <CharactersWithSpaces>35188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SECTION 9</dc:title>
  <dc:subject>GB Baseline</dc:subject>
  <dc:creator>QuinnA</dc:creator>
  <cp:keywords>(51907559.18)</cp:keywords>
  <cp:lastModifiedBy>Milly Lewis</cp:lastModifiedBy>
  <cp:revision>24</cp:revision>
  <cp:lastPrinted>2024-09-24T06:24:00Z</cp:lastPrinted>
  <dcterms:created xsi:type="dcterms:W3CDTF">2024-10-16T05:39:00Z</dcterms:created>
  <dcterms:modified xsi:type="dcterms:W3CDTF">2024-12-20T16:16:00Z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Status">
    <vt:lpwstr>Draft</vt:lpwstr>
  </property>
  <property fmtid="{D5CDD505-2E9C-101B-9397-08002B2CF9AE}" pid="4" name="Applicable Start Date">
    <vt:lpwstr>2009-02-17T15:46:05Z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2009-02-17T15:46:05Z</vt:lpwstr>
  </property>
  <property fmtid="{D5CDD505-2E9C-101B-9397-08002B2CF9AE}" pid="8" name="Meeting Date">
    <vt:lpwstr>2009-02-17T15:46:05Z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MediaServiceImageTags">
    <vt:lpwstr/>
  </property>
  <property fmtid="{D5CDD505-2E9C-101B-9397-08002B2CF9AE}" pid="13" name="GrammarlyDocumentId">
    <vt:lpwstr>94661da3ddc2bf8a3fbf275d1765e0a7aa490094943a8f56adffe08705e6a66e</vt:lpwstr>
  </property>
  <property fmtid="{D5CDD505-2E9C-101B-9397-08002B2CF9AE}" pid="14" name="Order">
    <vt:r8>52900</vt:r8>
  </property>
  <property fmtid="{D5CDD505-2E9C-101B-9397-08002B2CF9AE}" pid="15" name="xd_Signature">
    <vt:bool>false</vt:bool>
  </property>
  <property fmtid="{D5CDD505-2E9C-101B-9397-08002B2CF9AE}" pid="16" name="xd_ProgID">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TriggerFlowInfo">
    <vt:lpwstr/>
  </property>
</Properties>
</file>